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F2C28" w:rsidRPr="007A5AE3" w14:paraId="2C999361" w14:textId="77777777" w:rsidTr="00110970">
        <w:tc>
          <w:tcPr>
            <w:tcW w:w="1620" w:type="dxa"/>
            <w:tcBorders>
              <w:bottom w:val="single" w:sz="4" w:space="0" w:color="auto"/>
            </w:tcBorders>
            <w:shd w:val="clear" w:color="auto" w:fill="FFFFFF"/>
            <w:vAlign w:val="center"/>
          </w:tcPr>
          <w:p w14:paraId="0C33C543" w14:textId="77777777" w:rsidR="00DF2C28" w:rsidRDefault="00DF2C28" w:rsidP="00110970">
            <w:pPr>
              <w:pStyle w:val="Header"/>
            </w:pPr>
            <w:bookmarkStart w:id="0" w:name="_Hlk153182968"/>
            <w:r>
              <w:t>NPRR Number</w:t>
            </w:r>
          </w:p>
        </w:tc>
        <w:tc>
          <w:tcPr>
            <w:tcW w:w="1260" w:type="dxa"/>
            <w:tcBorders>
              <w:bottom w:val="single" w:sz="4" w:space="0" w:color="auto"/>
            </w:tcBorders>
            <w:vAlign w:val="center"/>
          </w:tcPr>
          <w:p w14:paraId="392356D5" w14:textId="77777777" w:rsidR="00DF2C28" w:rsidRDefault="00A201EB" w:rsidP="00110970">
            <w:pPr>
              <w:pStyle w:val="Header"/>
            </w:pPr>
            <w:hyperlink r:id="rId13" w:history="1">
              <w:r w:rsidR="00DF2C28">
                <w:rPr>
                  <w:rStyle w:val="Hyperlink"/>
                  <w:rFonts w:cs="Arial"/>
                </w:rPr>
                <w:t>1180</w:t>
              </w:r>
            </w:hyperlink>
          </w:p>
        </w:tc>
        <w:tc>
          <w:tcPr>
            <w:tcW w:w="900" w:type="dxa"/>
            <w:tcBorders>
              <w:bottom w:val="single" w:sz="4" w:space="0" w:color="auto"/>
            </w:tcBorders>
            <w:shd w:val="clear" w:color="auto" w:fill="FFFFFF"/>
            <w:vAlign w:val="center"/>
          </w:tcPr>
          <w:p w14:paraId="1BC70BC3" w14:textId="77777777" w:rsidR="00DF2C28" w:rsidRDefault="00DF2C28" w:rsidP="00110970">
            <w:pPr>
              <w:pStyle w:val="Header"/>
            </w:pPr>
            <w:r>
              <w:t>NPRR Title</w:t>
            </w:r>
          </w:p>
        </w:tc>
        <w:tc>
          <w:tcPr>
            <w:tcW w:w="6660" w:type="dxa"/>
            <w:tcBorders>
              <w:bottom w:val="single" w:sz="4" w:space="0" w:color="auto"/>
            </w:tcBorders>
            <w:shd w:val="clear" w:color="auto" w:fill="auto"/>
            <w:vAlign w:val="center"/>
          </w:tcPr>
          <w:p w14:paraId="3E1AFE46" w14:textId="77777777" w:rsidR="00DF2C28" w:rsidRPr="007A5AE3" w:rsidRDefault="00DF2C28" w:rsidP="00110970">
            <w:pPr>
              <w:pStyle w:val="Header"/>
              <w:rPr>
                <w:color w:val="FF0000"/>
              </w:rPr>
            </w:pPr>
            <w:r w:rsidRPr="004F0EFB">
              <w:t>Inclusion of Forecasted Load in Planning Analyses</w:t>
            </w:r>
          </w:p>
        </w:tc>
      </w:tr>
      <w:tr w:rsidR="00DF2C28" w:rsidRPr="00E01925" w14:paraId="6090DB2E" w14:textId="77777777" w:rsidTr="00110970">
        <w:trPr>
          <w:trHeight w:val="518"/>
        </w:trPr>
        <w:tc>
          <w:tcPr>
            <w:tcW w:w="2880" w:type="dxa"/>
            <w:gridSpan w:val="2"/>
            <w:tcBorders>
              <w:bottom w:val="single" w:sz="4" w:space="0" w:color="auto"/>
            </w:tcBorders>
            <w:shd w:val="clear" w:color="auto" w:fill="FFFFFF"/>
            <w:vAlign w:val="center"/>
          </w:tcPr>
          <w:p w14:paraId="1AB7C2D0" w14:textId="77777777" w:rsidR="00DF2C28" w:rsidRPr="00E01925" w:rsidRDefault="00DF2C28" w:rsidP="00DF2C28">
            <w:pPr>
              <w:pStyle w:val="Header"/>
              <w:spacing w:before="120" w:after="120"/>
              <w:rPr>
                <w:bCs w:val="0"/>
              </w:rPr>
            </w:pPr>
            <w:r w:rsidRPr="00E01925">
              <w:rPr>
                <w:bCs w:val="0"/>
              </w:rPr>
              <w:t xml:space="preserve">Date </w:t>
            </w:r>
            <w:r>
              <w:rPr>
                <w:bCs w:val="0"/>
              </w:rPr>
              <w:t>of Decision</w:t>
            </w:r>
          </w:p>
        </w:tc>
        <w:tc>
          <w:tcPr>
            <w:tcW w:w="7560" w:type="dxa"/>
            <w:gridSpan w:val="2"/>
            <w:tcBorders>
              <w:bottom w:val="single" w:sz="4" w:space="0" w:color="auto"/>
            </w:tcBorders>
            <w:shd w:val="clear" w:color="auto" w:fill="auto"/>
            <w:vAlign w:val="center"/>
          </w:tcPr>
          <w:p w14:paraId="16B95F7C" w14:textId="7C00AED2" w:rsidR="00DF2C28" w:rsidRPr="00E01925" w:rsidRDefault="003874A0" w:rsidP="00DF2C28">
            <w:pPr>
              <w:pStyle w:val="NormalArial"/>
              <w:spacing w:before="120" w:after="120"/>
            </w:pPr>
            <w:r>
              <w:t xml:space="preserve">October </w:t>
            </w:r>
            <w:r w:rsidR="00726B2B">
              <w:t>30</w:t>
            </w:r>
            <w:r w:rsidR="00DF2C28">
              <w:t>, 2024</w:t>
            </w:r>
          </w:p>
        </w:tc>
      </w:tr>
      <w:tr w:rsidR="00DF2C28" w14:paraId="10C15F99" w14:textId="77777777" w:rsidTr="00110970">
        <w:trPr>
          <w:trHeight w:val="152"/>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356A53" w14:textId="77777777" w:rsidR="00DF2C28" w:rsidRDefault="00DF2C28" w:rsidP="00110970">
            <w:pPr>
              <w:pStyle w:val="NormalArial"/>
              <w:spacing w:before="120" w:after="120"/>
            </w:pPr>
            <w:r w:rsidRPr="009600A6">
              <w:rPr>
                <w:b/>
              </w:rPr>
              <w:t>Action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3CBA3D" w14:textId="46F48C23" w:rsidR="00DF2C28" w:rsidRDefault="00726B2B" w:rsidP="00110970">
            <w:pPr>
              <w:pStyle w:val="NormalArial"/>
              <w:spacing w:before="120" w:after="120"/>
            </w:pPr>
            <w:r>
              <w:t>Tabled</w:t>
            </w:r>
          </w:p>
        </w:tc>
      </w:tr>
      <w:tr w:rsidR="00DF2C28" w:rsidRPr="00FB509B" w14:paraId="3FE2A89D" w14:textId="77777777" w:rsidTr="00110970">
        <w:trPr>
          <w:trHeight w:val="179"/>
        </w:trPr>
        <w:tc>
          <w:tcPr>
            <w:tcW w:w="2880" w:type="dxa"/>
            <w:gridSpan w:val="2"/>
            <w:tcBorders>
              <w:top w:val="single" w:sz="4" w:space="0" w:color="auto"/>
              <w:bottom w:val="single" w:sz="4" w:space="0" w:color="auto"/>
            </w:tcBorders>
            <w:shd w:val="clear" w:color="auto" w:fill="FFFFFF"/>
            <w:vAlign w:val="center"/>
          </w:tcPr>
          <w:p w14:paraId="657D3537" w14:textId="77777777" w:rsidR="00DF2C28" w:rsidRDefault="00DF2C28" w:rsidP="00110970">
            <w:pPr>
              <w:pStyle w:val="Header"/>
              <w:spacing w:before="120" w:after="120"/>
            </w:pPr>
            <w:r>
              <w:t xml:space="preserve">Timeline </w:t>
            </w:r>
          </w:p>
        </w:tc>
        <w:tc>
          <w:tcPr>
            <w:tcW w:w="7560" w:type="dxa"/>
            <w:gridSpan w:val="2"/>
            <w:tcBorders>
              <w:top w:val="single" w:sz="4" w:space="0" w:color="auto"/>
            </w:tcBorders>
            <w:shd w:val="clear" w:color="auto" w:fill="auto"/>
            <w:vAlign w:val="center"/>
          </w:tcPr>
          <w:p w14:paraId="0F6F6782" w14:textId="77777777" w:rsidR="00DF2C28" w:rsidRPr="00FB509B" w:rsidRDefault="00DF2C28" w:rsidP="00110970">
            <w:pPr>
              <w:pStyle w:val="NormalArial"/>
              <w:spacing w:before="120" w:after="120"/>
            </w:pPr>
            <w:r w:rsidRPr="00FB509B">
              <w:t>Normal</w:t>
            </w:r>
          </w:p>
        </w:tc>
      </w:tr>
      <w:tr w:rsidR="003874A0" w:rsidRPr="00FB509B" w14:paraId="56F4C1D5" w14:textId="77777777" w:rsidTr="00110970">
        <w:trPr>
          <w:trHeight w:val="188"/>
        </w:trPr>
        <w:tc>
          <w:tcPr>
            <w:tcW w:w="2880" w:type="dxa"/>
            <w:gridSpan w:val="2"/>
            <w:tcBorders>
              <w:top w:val="single" w:sz="4" w:space="0" w:color="auto"/>
              <w:bottom w:val="single" w:sz="4" w:space="0" w:color="auto"/>
            </w:tcBorders>
            <w:shd w:val="clear" w:color="auto" w:fill="FFFFFF"/>
            <w:vAlign w:val="center"/>
          </w:tcPr>
          <w:p w14:paraId="40864215" w14:textId="3710389D" w:rsidR="003874A0" w:rsidRDefault="003874A0" w:rsidP="003874A0">
            <w:pPr>
              <w:pStyle w:val="Header"/>
              <w:spacing w:before="120" w:after="120"/>
            </w:pPr>
            <w:r>
              <w:t>Estimated Impacts</w:t>
            </w:r>
          </w:p>
        </w:tc>
        <w:tc>
          <w:tcPr>
            <w:tcW w:w="7560" w:type="dxa"/>
            <w:gridSpan w:val="2"/>
            <w:tcBorders>
              <w:top w:val="single" w:sz="4" w:space="0" w:color="auto"/>
            </w:tcBorders>
            <w:shd w:val="clear" w:color="auto" w:fill="auto"/>
            <w:vAlign w:val="center"/>
          </w:tcPr>
          <w:p w14:paraId="0458B428" w14:textId="430E6201" w:rsidR="003874A0" w:rsidRDefault="003874A0" w:rsidP="003874A0">
            <w:pPr>
              <w:pStyle w:val="NormalArial"/>
              <w:spacing w:before="120" w:after="120"/>
            </w:pPr>
            <w:r>
              <w:t xml:space="preserve">Cost/Budgetary:  </w:t>
            </w:r>
            <w:r w:rsidR="00726B2B">
              <w:t>None</w:t>
            </w:r>
            <w:r>
              <w:t xml:space="preserve">  </w:t>
            </w:r>
          </w:p>
          <w:p w14:paraId="79A2005C" w14:textId="5A042331" w:rsidR="003874A0" w:rsidRDefault="003874A0" w:rsidP="003874A0">
            <w:pPr>
              <w:pStyle w:val="NormalArial"/>
              <w:spacing w:before="120" w:after="120"/>
            </w:pPr>
            <w:r>
              <w:t xml:space="preserve">Project Duration:  Not applicable  </w:t>
            </w:r>
          </w:p>
        </w:tc>
      </w:tr>
      <w:tr w:rsidR="00DF2C28" w:rsidRPr="00FB509B" w14:paraId="4D5D3477" w14:textId="77777777" w:rsidTr="00110970">
        <w:trPr>
          <w:trHeight w:val="188"/>
        </w:trPr>
        <w:tc>
          <w:tcPr>
            <w:tcW w:w="2880" w:type="dxa"/>
            <w:gridSpan w:val="2"/>
            <w:tcBorders>
              <w:top w:val="single" w:sz="4" w:space="0" w:color="auto"/>
              <w:bottom w:val="single" w:sz="4" w:space="0" w:color="auto"/>
            </w:tcBorders>
            <w:shd w:val="clear" w:color="auto" w:fill="FFFFFF"/>
            <w:vAlign w:val="center"/>
          </w:tcPr>
          <w:p w14:paraId="756B6653" w14:textId="77777777" w:rsidR="00DF2C28" w:rsidRDefault="00DF2C28" w:rsidP="00110970">
            <w:pPr>
              <w:pStyle w:val="Header"/>
              <w:spacing w:before="120" w:after="120"/>
            </w:pPr>
            <w:r>
              <w:t>Proposed Effective Date</w:t>
            </w:r>
          </w:p>
        </w:tc>
        <w:tc>
          <w:tcPr>
            <w:tcW w:w="7560" w:type="dxa"/>
            <w:gridSpan w:val="2"/>
            <w:tcBorders>
              <w:top w:val="single" w:sz="4" w:space="0" w:color="auto"/>
            </w:tcBorders>
            <w:shd w:val="clear" w:color="auto" w:fill="auto"/>
            <w:vAlign w:val="center"/>
          </w:tcPr>
          <w:p w14:paraId="34416F72" w14:textId="7BAF3277" w:rsidR="00DF2C28" w:rsidRPr="00FB509B" w:rsidRDefault="00272562" w:rsidP="00110970">
            <w:pPr>
              <w:pStyle w:val="NormalArial"/>
              <w:spacing w:before="120" w:after="120"/>
            </w:pPr>
            <w:r>
              <w:t>First of the month following Public Utility Commission of Texas (PUCT) approval</w:t>
            </w:r>
          </w:p>
        </w:tc>
      </w:tr>
      <w:tr w:rsidR="00DF2C28" w:rsidRPr="00FB509B" w14:paraId="7D7BA98F" w14:textId="77777777" w:rsidTr="00110970">
        <w:trPr>
          <w:trHeight w:val="638"/>
        </w:trPr>
        <w:tc>
          <w:tcPr>
            <w:tcW w:w="2880" w:type="dxa"/>
            <w:gridSpan w:val="2"/>
            <w:tcBorders>
              <w:top w:val="single" w:sz="4" w:space="0" w:color="auto"/>
              <w:bottom w:val="single" w:sz="4" w:space="0" w:color="auto"/>
            </w:tcBorders>
            <w:shd w:val="clear" w:color="auto" w:fill="FFFFFF"/>
            <w:vAlign w:val="center"/>
          </w:tcPr>
          <w:p w14:paraId="0BB2A116" w14:textId="77777777" w:rsidR="00DF2C28" w:rsidRDefault="00DF2C28" w:rsidP="00110970">
            <w:pPr>
              <w:pStyle w:val="Header"/>
              <w:spacing w:before="120" w:after="120"/>
            </w:pPr>
            <w:r>
              <w:t>Priority and Rank Assigned</w:t>
            </w:r>
          </w:p>
        </w:tc>
        <w:tc>
          <w:tcPr>
            <w:tcW w:w="7560" w:type="dxa"/>
            <w:gridSpan w:val="2"/>
            <w:tcBorders>
              <w:top w:val="single" w:sz="4" w:space="0" w:color="auto"/>
            </w:tcBorders>
            <w:shd w:val="clear" w:color="auto" w:fill="auto"/>
            <w:vAlign w:val="center"/>
          </w:tcPr>
          <w:p w14:paraId="5EDA7307" w14:textId="6FCA833B" w:rsidR="00DF2C28" w:rsidRPr="00FB509B" w:rsidRDefault="003874A0" w:rsidP="00110970">
            <w:pPr>
              <w:pStyle w:val="NormalArial"/>
              <w:spacing w:before="120" w:after="120"/>
            </w:pPr>
            <w:r>
              <w:t>Not applicable</w:t>
            </w:r>
          </w:p>
        </w:tc>
      </w:tr>
      <w:tr w:rsidR="00DF2C28" w:rsidRPr="00FB509B" w14:paraId="7E8ACBED"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0C24C0DF" w14:textId="77777777" w:rsidR="00DF2C28" w:rsidRDefault="00DF2C28" w:rsidP="00110970">
            <w:pPr>
              <w:pStyle w:val="Header"/>
            </w:pPr>
            <w:r>
              <w:t>Nodal Protocol Sections Requiring Revision</w:t>
            </w:r>
          </w:p>
        </w:tc>
        <w:tc>
          <w:tcPr>
            <w:tcW w:w="7560" w:type="dxa"/>
            <w:gridSpan w:val="2"/>
            <w:tcBorders>
              <w:top w:val="single" w:sz="4" w:space="0" w:color="auto"/>
            </w:tcBorders>
            <w:shd w:val="clear" w:color="auto" w:fill="auto"/>
            <w:vAlign w:val="center"/>
          </w:tcPr>
          <w:p w14:paraId="2545B524" w14:textId="77777777" w:rsidR="00DF2C28" w:rsidRDefault="00DF2C28" w:rsidP="00DF2C28">
            <w:pPr>
              <w:pStyle w:val="NormalArial"/>
              <w:spacing w:before="120"/>
              <w:rPr>
                <w:rFonts w:cs="Arial"/>
              </w:rPr>
            </w:pPr>
            <w:r>
              <w:rPr>
                <w:rFonts w:cs="Arial"/>
              </w:rPr>
              <w:t>2.1, Definitions</w:t>
            </w:r>
          </w:p>
          <w:p w14:paraId="7E42E098" w14:textId="77777777" w:rsidR="00DF2C28" w:rsidRDefault="00DF2C28" w:rsidP="00DF2C28">
            <w:pPr>
              <w:pStyle w:val="NormalArial"/>
              <w:rPr>
                <w:rFonts w:cs="Arial"/>
              </w:rPr>
            </w:pPr>
            <w:r w:rsidRPr="00652A21">
              <w:rPr>
                <w:rFonts w:cs="Arial"/>
              </w:rPr>
              <w:t>3.11.4.1, Project Submission</w:t>
            </w:r>
          </w:p>
          <w:p w14:paraId="66AF2219" w14:textId="77777777" w:rsidR="00DF2C28" w:rsidRDefault="00DF2C28" w:rsidP="00DF2C28">
            <w:pPr>
              <w:pStyle w:val="NormalArial"/>
              <w:rPr>
                <w:rFonts w:cs="Arial"/>
              </w:rPr>
            </w:pPr>
            <w:r>
              <w:rPr>
                <w:rFonts w:cs="Arial"/>
              </w:rPr>
              <w:t xml:space="preserve">3.11.4.1.1, </w:t>
            </w:r>
            <w:r w:rsidRPr="00155A7D">
              <w:rPr>
                <w:rFonts w:cs="Arial"/>
              </w:rPr>
              <w:t>Project Submissions Based on Unsubstantiated Load</w:t>
            </w:r>
            <w:r>
              <w:rPr>
                <w:rFonts w:cs="Arial"/>
              </w:rPr>
              <w:t xml:space="preserve"> (new)</w:t>
            </w:r>
            <w:r w:rsidRPr="00652A21">
              <w:rPr>
                <w:rFonts w:cs="Arial"/>
              </w:rPr>
              <w:br/>
              <w:t>3.11.4.6,</w:t>
            </w:r>
            <w:r w:rsidRPr="00155A7D">
              <w:rPr>
                <w:rFonts w:cs="Arial"/>
              </w:rPr>
              <w:t xml:space="preserve"> </w:t>
            </w:r>
            <w:r w:rsidRPr="00652A21">
              <w:rPr>
                <w:rFonts w:cs="Arial"/>
              </w:rPr>
              <w:t>Processing of Tier 2 Projects</w:t>
            </w:r>
          </w:p>
          <w:p w14:paraId="40A1140B" w14:textId="67BC1516" w:rsidR="00DF2C28" w:rsidRPr="00FB509B" w:rsidRDefault="00DF2C28" w:rsidP="00DF2C28">
            <w:pPr>
              <w:pStyle w:val="NormalArial"/>
              <w:spacing w:after="120"/>
            </w:pPr>
            <w:r>
              <w:rPr>
                <w:rFonts w:cs="Arial"/>
              </w:rPr>
              <w:t>3.11.4.7, Processing of Tier 1 Projects</w:t>
            </w:r>
            <w:r>
              <w:rPr>
                <w:rFonts w:cs="Arial"/>
              </w:rPr>
              <w:br/>
              <w:t>3.11.4.9, Regional Planning Group Acceptance and ERCOT Endorsement</w:t>
            </w:r>
          </w:p>
        </w:tc>
      </w:tr>
      <w:tr w:rsidR="00DF2C28" w:rsidRPr="007A5AE3" w14:paraId="0D7BD46C" w14:textId="77777777" w:rsidTr="00110970">
        <w:trPr>
          <w:trHeight w:val="1268"/>
        </w:trPr>
        <w:tc>
          <w:tcPr>
            <w:tcW w:w="2880" w:type="dxa"/>
            <w:gridSpan w:val="2"/>
            <w:tcBorders>
              <w:bottom w:val="single" w:sz="4" w:space="0" w:color="auto"/>
            </w:tcBorders>
            <w:shd w:val="clear" w:color="auto" w:fill="FFFFFF"/>
            <w:vAlign w:val="center"/>
          </w:tcPr>
          <w:p w14:paraId="2DBE2C73" w14:textId="77777777" w:rsidR="00DF2C28" w:rsidRDefault="00DF2C28" w:rsidP="00110970">
            <w:pPr>
              <w:pStyle w:val="Header"/>
              <w:spacing w:before="120" w:after="120"/>
            </w:pPr>
            <w:r>
              <w:t>Related Documents Requiring Revision/Related Revision Requests</w:t>
            </w:r>
          </w:p>
        </w:tc>
        <w:tc>
          <w:tcPr>
            <w:tcW w:w="7560" w:type="dxa"/>
            <w:gridSpan w:val="2"/>
            <w:tcBorders>
              <w:bottom w:val="single" w:sz="4" w:space="0" w:color="auto"/>
            </w:tcBorders>
            <w:shd w:val="clear" w:color="auto" w:fill="auto"/>
            <w:vAlign w:val="center"/>
          </w:tcPr>
          <w:p w14:paraId="73BBFA3C" w14:textId="5B06ABE8" w:rsidR="00DF2C28" w:rsidRPr="007A5AE3" w:rsidRDefault="00DF2C28" w:rsidP="00110970">
            <w:pPr>
              <w:pStyle w:val="NormalArial"/>
              <w:spacing w:before="120" w:after="120"/>
              <w:rPr>
                <w:color w:val="FF0000"/>
              </w:rPr>
            </w:pPr>
            <w:r>
              <w:t xml:space="preserve">Planning Guide Revision Request (PGRR) </w:t>
            </w:r>
            <w:r w:rsidRPr="00C916F9">
              <w:t>1</w:t>
            </w:r>
            <w:r>
              <w:t xml:space="preserve">07, Related to NPRR1180, </w:t>
            </w:r>
            <w:r w:rsidRPr="004F0EFB">
              <w:t>Inclusion of Forecasted Load in Planning Analyses</w:t>
            </w:r>
          </w:p>
        </w:tc>
      </w:tr>
      <w:tr w:rsidR="00DF2C28" w:rsidRPr="007A5AE3" w14:paraId="62917F17" w14:textId="77777777" w:rsidTr="00110970">
        <w:trPr>
          <w:trHeight w:val="518"/>
        </w:trPr>
        <w:tc>
          <w:tcPr>
            <w:tcW w:w="2880" w:type="dxa"/>
            <w:gridSpan w:val="2"/>
            <w:tcBorders>
              <w:bottom w:val="single" w:sz="4" w:space="0" w:color="auto"/>
            </w:tcBorders>
            <w:shd w:val="clear" w:color="auto" w:fill="FFFFFF"/>
            <w:vAlign w:val="center"/>
          </w:tcPr>
          <w:p w14:paraId="6290FA31" w14:textId="77777777" w:rsidR="00DF2C28" w:rsidRDefault="00DF2C28" w:rsidP="00110970">
            <w:pPr>
              <w:pStyle w:val="Header"/>
              <w:spacing w:before="120" w:after="120"/>
            </w:pPr>
            <w:r>
              <w:t>Revision Description</w:t>
            </w:r>
          </w:p>
        </w:tc>
        <w:tc>
          <w:tcPr>
            <w:tcW w:w="7560" w:type="dxa"/>
            <w:gridSpan w:val="2"/>
            <w:tcBorders>
              <w:bottom w:val="single" w:sz="4" w:space="0" w:color="auto"/>
            </w:tcBorders>
            <w:shd w:val="clear" w:color="auto" w:fill="auto"/>
            <w:vAlign w:val="center"/>
          </w:tcPr>
          <w:p w14:paraId="285FE5BE" w14:textId="77777777" w:rsidR="00DF2C28" w:rsidRDefault="00DF2C28" w:rsidP="00DF2C28">
            <w:pPr>
              <w:pStyle w:val="NormalArial"/>
              <w:spacing w:before="120" w:after="120"/>
              <w:rPr>
                <w:color w:val="000000"/>
              </w:rPr>
            </w:pPr>
            <w:r w:rsidRPr="000D0253">
              <w:t>This Nodal Protocol Revision Request</w:t>
            </w:r>
            <w:r w:rsidRPr="007A5AE3">
              <w:rPr>
                <w:color w:val="FF0000"/>
              </w:rPr>
              <w:t xml:space="preserve"> </w:t>
            </w:r>
            <w:r>
              <w:t>(NPRR)</w:t>
            </w:r>
            <w:r>
              <w:rPr>
                <w:color w:val="FF0000"/>
              </w:rPr>
              <w:t xml:space="preserve"> </w:t>
            </w:r>
            <w:r>
              <w:rPr>
                <w:color w:val="000000"/>
              </w:rPr>
              <w:t xml:space="preserve">revises the Protocols to address recent amendments to </w:t>
            </w:r>
            <w:r>
              <w:t>P.U.C. S</w:t>
            </w:r>
            <w:r>
              <w:rPr>
                <w:smallCaps/>
              </w:rPr>
              <w:t>ubst</w:t>
            </w:r>
            <w:r>
              <w:t>. R.</w:t>
            </w:r>
            <w:r>
              <w:rPr>
                <w:color w:val="000000"/>
              </w:rPr>
              <w:t xml:space="preserve"> 25.101, Certification Criteria, which became effective on December 20, 2022.</w:t>
            </w:r>
          </w:p>
          <w:p w14:paraId="00C361F4" w14:textId="519CBD5F" w:rsidR="00DF2C28" w:rsidRPr="00166E4E" w:rsidRDefault="00DF2C28" w:rsidP="00DF2C28">
            <w:pPr>
              <w:pStyle w:val="NormalArial"/>
              <w:spacing w:before="120" w:after="120"/>
              <w:rPr>
                <w:color w:val="000000"/>
              </w:rPr>
            </w:pPr>
            <w:r>
              <w:rPr>
                <w:color w:val="000000"/>
              </w:rPr>
              <w:t>Specifically, NPRR</w:t>
            </w:r>
            <w:r w:rsidRPr="00C916F9">
              <w:t>11</w:t>
            </w:r>
            <w:r>
              <w:t>80</w:t>
            </w:r>
            <w:r>
              <w:rPr>
                <w:color w:val="000000"/>
              </w:rPr>
              <w:t xml:space="preserve"> incorporates the requirement in </w:t>
            </w:r>
            <w:r>
              <w:t>P.U.C. S</w:t>
            </w:r>
            <w:r>
              <w:rPr>
                <w:smallCaps/>
              </w:rPr>
              <w:t>ubst</w:t>
            </w:r>
            <w:r>
              <w:t>. R.</w:t>
            </w:r>
            <w:r>
              <w:rPr>
                <w:color w:val="000000"/>
              </w:rPr>
              <w:t xml:space="preserve"> 25.101(b)(3)(A)(ii)(II) for any reliability-driven transmission project review conducted by ERCOT to incorporate the historical load, forecasted load growth, and additional load seeking interconnection, in the ERCOT independent review.</w:t>
            </w:r>
          </w:p>
        </w:tc>
      </w:tr>
      <w:tr w:rsidR="00DF2C28" w:rsidRPr="001313B4" w14:paraId="4E2EE043" w14:textId="77777777" w:rsidTr="00110970">
        <w:trPr>
          <w:trHeight w:val="518"/>
        </w:trPr>
        <w:tc>
          <w:tcPr>
            <w:tcW w:w="2880" w:type="dxa"/>
            <w:gridSpan w:val="2"/>
            <w:shd w:val="clear" w:color="auto" w:fill="FFFFFF"/>
            <w:vAlign w:val="center"/>
          </w:tcPr>
          <w:p w14:paraId="02C59111" w14:textId="77777777" w:rsidR="00DF2C28" w:rsidRDefault="00DF2C28" w:rsidP="00110970">
            <w:pPr>
              <w:pStyle w:val="Header"/>
            </w:pPr>
            <w:r>
              <w:t>Reason for Revision</w:t>
            </w:r>
          </w:p>
        </w:tc>
        <w:tc>
          <w:tcPr>
            <w:tcW w:w="7560" w:type="dxa"/>
            <w:gridSpan w:val="2"/>
            <w:shd w:val="clear" w:color="auto" w:fill="auto"/>
            <w:vAlign w:val="center"/>
          </w:tcPr>
          <w:p w14:paraId="705AF3D8" w14:textId="4E693C2B" w:rsidR="00DF2C28" w:rsidRDefault="00DF2C28" w:rsidP="00110970">
            <w:pPr>
              <w:pStyle w:val="NormalArial"/>
              <w:tabs>
                <w:tab w:val="left" w:pos="432"/>
              </w:tabs>
              <w:spacing w:before="120"/>
              <w:ind w:left="432" w:hanging="432"/>
              <w:rPr>
                <w:rFonts w:cs="Arial"/>
                <w:color w:val="000000"/>
              </w:rPr>
            </w:pPr>
            <w:r w:rsidRPr="006629C8">
              <w:object w:dxaOrig="225" w:dyaOrig="225" w14:anchorId="024F39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5pt;height:15.05pt" o:ole="">
                  <v:imagedata r:id="rId14" o:title=""/>
                </v:shape>
                <w:control r:id="rId15" w:name="TextBox112" w:shapeid="_x0000_i1047"/>
              </w:object>
            </w:r>
            <w:r w:rsidRPr="006629C8">
              <w:t xml:space="preserve">  </w:t>
            </w:r>
            <w:hyperlink r:id="rId16"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C4987ED" w14:textId="4A0A3991" w:rsidR="00DF2C28" w:rsidRPr="00BD53C5" w:rsidRDefault="00DF2C28" w:rsidP="00110970">
            <w:pPr>
              <w:pStyle w:val="NormalArial"/>
              <w:tabs>
                <w:tab w:val="left" w:pos="432"/>
              </w:tabs>
              <w:spacing w:before="120"/>
              <w:ind w:left="432" w:hanging="432"/>
              <w:rPr>
                <w:rFonts w:cs="Arial"/>
                <w:color w:val="000000"/>
              </w:rPr>
            </w:pPr>
            <w:r w:rsidRPr="00CD242D">
              <w:lastRenderedPageBreak/>
              <w:object w:dxaOrig="225" w:dyaOrig="225" w14:anchorId="345A8414">
                <v:shape id="_x0000_i1049" type="#_x0000_t75" style="width:15.65pt;height:15.05pt" o:ole="">
                  <v:imagedata r:id="rId14" o:title=""/>
                </v:shape>
                <w:control r:id="rId17" w:name="TextBox17" w:shapeid="_x0000_i1049"/>
              </w:object>
            </w:r>
            <w:r w:rsidRPr="00CD242D">
              <w:t xml:space="preserve">  </w:t>
            </w:r>
            <w:hyperlink r:id="rId18"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BF07393" w14:textId="3495D9A6" w:rsidR="00DF2C28" w:rsidRPr="00BD53C5" w:rsidRDefault="00DF2C28" w:rsidP="00110970">
            <w:pPr>
              <w:pStyle w:val="NormalArial"/>
              <w:spacing w:before="120"/>
              <w:ind w:left="432" w:hanging="432"/>
              <w:rPr>
                <w:rFonts w:cs="Arial"/>
                <w:color w:val="000000"/>
              </w:rPr>
            </w:pPr>
            <w:r w:rsidRPr="006629C8">
              <w:object w:dxaOrig="225" w:dyaOrig="225" w14:anchorId="0F89D4AE">
                <v:shape id="_x0000_i1051" type="#_x0000_t75" style="width:15.65pt;height:15.05pt" o:ole="">
                  <v:imagedata r:id="rId14" o:title=""/>
                </v:shape>
                <w:control r:id="rId19" w:name="TextBox122" w:shapeid="_x0000_i1051"/>
              </w:object>
            </w:r>
            <w:r w:rsidRPr="006629C8">
              <w:t xml:space="preserve">  </w:t>
            </w:r>
            <w:hyperlink r:id="rId20"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28EBE92" w14:textId="0432A4AE" w:rsidR="00DF2C28" w:rsidRDefault="00DF2C28" w:rsidP="00110970">
            <w:pPr>
              <w:pStyle w:val="NormalArial"/>
              <w:spacing w:before="120"/>
              <w:rPr>
                <w:iCs/>
                <w:kern w:val="24"/>
              </w:rPr>
            </w:pPr>
            <w:r w:rsidRPr="006629C8">
              <w:object w:dxaOrig="225" w:dyaOrig="225" w14:anchorId="35B0C06C">
                <v:shape id="_x0000_i1053" type="#_x0000_t75" style="width:15.65pt;height:15.05pt" o:ole="">
                  <v:imagedata r:id="rId14" o:title=""/>
                </v:shape>
                <w:control r:id="rId21" w:name="TextBox131" w:shapeid="_x0000_i1053"/>
              </w:object>
            </w:r>
            <w:r w:rsidRPr="006629C8">
              <w:t xml:space="preserve">  </w:t>
            </w:r>
            <w:r w:rsidRPr="00344591">
              <w:rPr>
                <w:iCs/>
                <w:kern w:val="24"/>
              </w:rPr>
              <w:t>General system and/or process improvement(s)</w:t>
            </w:r>
          </w:p>
          <w:p w14:paraId="2931BDA8" w14:textId="5975EF4E" w:rsidR="00DF2C28" w:rsidRDefault="00DF2C28" w:rsidP="00110970">
            <w:pPr>
              <w:pStyle w:val="NormalArial"/>
              <w:spacing w:before="120"/>
              <w:rPr>
                <w:iCs/>
                <w:kern w:val="24"/>
              </w:rPr>
            </w:pPr>
            <w:r w:rsidRPr="006629C8">
              <w:object w:dxaOrig="225" w:dyaOrig="225" w14:anchorId="58D2C553">
                <v:shape id="_x0000_i1055" type="#_x0000_t75" style="width:15.65pt;height:15.05pt" o:ole="">
                  <v:imagedata r:id="rId22" o:title=""/>
                </v:shape>
                <w:control r:id="rId23" w:name="TextBox141" w:shapeid="_x0000_i1055"/>
              </w:object>
            </w:r>
            <w:r w:rsidRPr="006629C8">
              <w:t xml:space="preserve">  </w:t>
            </w:r>
            <w:r>
              <w:rPr>
                <w:iCs/>
                <w:kern w:val="24"/>
              </w:rPr>
              <w:t>Regulatory requirements</w:t>
            </w:r>
          </w:p>
          <w:p w14:paraId="7445AEF8" w14:textId="00F4F953" w:rsidR="00DF2C28" w:rsidRPr="00CD242D" w:rsidRDefault="00DF2C28" w:rsidP="00110970">
            <w:pPr>
              <w:pStyle w:val="NormalArial"/>
              <w:spacing w:before="120"/>
              <w:rPr>
                <w:rFonts w:cs="Arial"/>
                <w:color w:val="000000"/>
              </w:rPr>
            </w:pPr>
            <w:r w:rsidRPr="006629C8">
              <w:object w:dxaOrig="225" w:dyaOrig="225" w14:anchorId="28E8F60B">
                <v:shape id="_x0000_i1057" type="#_x0000_t75" style="width:15.65pt;height:15.05pt" o:ole="">
                  <v:imagedata r:id="rId14" o:title=""/>
                </v:shape>
                <w:control r:id="rId24" w:name="TextBox151" w:shapeid="_x0000_i1057"/>
              </w:object>
            </w:r>
            <w:r w:rsidRPr="006629C8">
              <w:t xml:space="preserve">  </w:t>
            </w:r>
            <w:r>
              <w:rPr>
                <w:rFonts w:cs="Arial"/>
                <w:color w:val="000000"/>
              </w:rPr>
              <w:t>ERCOT Board/PUCT Directive</w:t>
            </w:r>
          </w:p>
          <w:p w14:paraId="3056513D" w14:textId="77777777" w:rsidR="00DF2C28" w:rsidRDefault="00DF2C28" w:rsidP="00110970">
            <w:pPr>
              <w:pStyle w:val="NormalArial"/>
              <w:rPr>
                <w:i/>
                <w:sz w:val="20"/>
                <w:szCs w:val="20"/>
              </w:rPr>
            </w:pPr>
          </w:p>
          <w:p w14:paraId="7A774F6C" w14:textId="77777777" w:rsidR="00DF2C28" w:rsidRDefault="00DF2C28" w:rsidP="00110970">
            <w:pPr>
              <w:pStyle w:val="NormalArial"/>
              <w:spacing w:after="120"/>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F2C28" w:rsidRPr="00625E5D" w14:paraId="5D36E5D6" w14:textId="77777777" w:rsidTr="00110970">
        <w:trPr>
          <w:trHeight w:val="518"/>
        </w:trPr>
        <w:tc>
          <w:tcPr>
            <w:tcW w:w="2880" w:type="dxa"/>
            <w:gridSpan w:val="2"/>
            <w:shd w:val="clear" w:color="auto" w:fill="FFFFFF"/>
            <w:vAlign w:val="center"/>
          </w:tcPr>
          <w:p w14:paraId="775E5842" w14:textId="77777777" w:rsidR="00DF2C28" w:rsidRDefault="00DF2C28" w:rsidP="00110970">
            <w:pPr>
              <w:pStyle w:val="Header"/>
              <w:spacing w:before="120" w:after="120"/>
            </w:pPr>
            <w:r>
              <w:lastRenderedPageBreak/>
              <w:t>Justification of Reason for Revision and Market Impacts</w:t>
            </w:r>
          </w:p>
        </w:tc>
        <w:tc>
          <w:tcPr>
            <w:tcW w:w="7560" w:type="dxa"/>
            <w:gridSpan w:val="2"/>
            <w:shd w:val="clear" w:color="auto" w:fill="auto"/>
            <w:vAlign w:val="center"/>
          </w:tcPr>
          <w:p w14:paraId="796CC7B8" w14:textId="5FFDCF28" w:rsidR="00DF2C28" w:rsidRPr="00625E5D" w:rsidRDefault="00DF2C28" w:rsidP="00110970">
            <w:pPr>
              <w:pStyle w:val="NormalArial"/>
              <w:spacing w:before="120" w:after="120"/>
              <w:rPr>
                <w:iCs/>
                <w:kern w:val="24"/>
              </w:rPr>
            </w:pPr>
            <w:r>
              <w:rPr>
                <w:iCs/>
                <w:kern w:val="24"/>
              </w:rPr>
              <w:t>The inclusion of historical load, forecasted load growth, and additional load seeking interconnection in transmission project reviews conducted by ERCOT is required by PUCT Rule for Certificates of Convenience and Necessity (CCNs).  Including that information in ERCOT’s independent reviews of</w:t>
            </w:r>
            <w:r w:rsidR="00921BF3">
              <w:rPr>
                <w:iCs/>
                <w:kern w:val="24"/>
              </w:rPr>
              <w:t xml:space="preserve"> Regional Planning Group</w:t>
            </w:r>
            <w:r>
              <w:rPr>
                <w:iCs/>
                <w:kern w:val="24"/>
              </w:rPr>
              <w:t xml:space="preserve"> </w:t>
            </w:r>
            <w:r w:rsidR="00921BF3">
              <w:rPr>
                <w:iCs/>
                <w:kern w:val="24"/>
              </w:rPr>
              <w:t>(</w:t>
            </w:r>
            <w:r>
              <w:rPr>
                <w:iCs/>
                <w:kern w:val="24"/>
              </w:rPr>
              <w:t>RPG</w:t>
            </w:r>
            <w:r w:rsidR="00921BF3">
              <w:rPr>
                <w:iCs/>
                <w:kern w:val="24"/>
              </w:rPr>
              <w:t>)</w:t>
            </w:r>
            <w:r>
              <w:rPr>
                <w:iCs/>
                <w:kern w:val="24"/>
              </w:rPr>
              <w:t xml:space="preserve"> projects will help ensure ERCOT’s transmission project recommendations support long-term system and Customer needs.</w:t>
            </w:r>
          </w:p>
        </w:tc>
      </w:tr>
      <w:tr w:rsidR="00DF2C28" w:rsidRPr="00625E5D" w14:paraId="699A3912" w14:textId="77777777" w:rsidTr="00110970">
        <w:trPr>
          <w:trHeight w:val="518"/>
        </w:trPr>
        <w:tc>
          <w:tcPr>
            <w:tcW w:w="2880" w:type="dxa"/>
            <w:gridSpan w:val="2"/>
            <w:shd w:val="clear" w:color="auto" w:fill="FFFFFF"/>
            <w:vAlign w:val="center"/>
          </w:tcPr>
          <w:p w14:paraId="1E1C36A9" w14:textId="77777777" w:rsidR="00DF2C28" w:rsidRDefault="00DF2C28" w:rsidP="00110970">
            <w:pPr>
              <w:pStyle w:val="Header"/>
              <w:spacing w:before="120" w:after="120"/>
            </w:pPr>
            <w:r w:rsidRPr="00450880">
              <w:t>PRS Decision</w:t>
            </w:r>
          </w:p>
        </w:tc>
        <w:tc>
          <w:tcPr>
            <w:tcW w:w="7560" w:type="dxa"/>
            <w:gridSpan w:val="2"/>
            <w:shd w:val="clear" w:color="auto" w:fill="auto"/>
            <w:vAlign w:val="center"/>
          </w:tcPr>
          <w:p w14:paraId="3B69A4CC" w14:textId="77777777" w:rsidR="00DF2C28" w:rsidRDefault="00DF2C28" w:rsidP="00110970">
            <w:pPr>
              <w:pStyle w:val="NormalArial"/>
              <w:spacing w:before="120" w:after="120"/>
              <w:rPr>
                <w:iCs/>
                <w:kern w:val="24"/>
              </w:rPr>
            </w:pPr>
            <w:r>
              <w:rPr>
                <w:iCs/>
                <w:kern w:val="24"/>
              </w:rPr>
              <w:t xml:space="preserve">On 6/14/23, PRS voted unanimously to table NPRR1180 and refer the issue to ROS.  All Market Segments participated in the vote. </w:t>
            </w:r>
          </w:p>
          <w:p w14:paraId="46A610EC" w14:textId="77777777" w:rsidR="00DF2C28" w:rsidRDefault="00DF2C28" w:rsidP="00110970">
            <w:pPr>
              <w:pStyle w:val="NormalArial"/>
              <w:spacing w:before="120" w:after="120"/>
              <w:rPr>
                <w:iCs/>
                <w:kern w:val="24"/>
              </w:rPr>
            </w:pPr>
            <w:r>
              <w:rPr>
                <w:iCs/>
                <w:kern w:val="24"/>
              </w:rPr>
              <w:t>On 9/12/24, PRS voted to recommend approval of NPRR1180</w:t>
            </w:r>
            <w:r w:rsidR="003505A9">
              <w:rPr>
                <w:iCs/>
                <w:kern w:val="24"/>
              </w:rPr>
              <w:t xml:space="preserve"> </w:t>
            </w:r>
            <w:r w:rsidR="003505A9" w:rsidRPr="003505A9">
              <w:rPr>
                <w:iCs/>
                <w:kern w:val="24"/>
              </w:rPr>
              <w:t>as amended by the 8/28/24 ERCOT comments</w:t>
            </w:r>
            <w:r>
              <w:rPr>
                <w:iCs/>
                <w:kern w:val="24"/>
              </w:rPr>
              <w:t>.  There w</w:t>
            </w:r>
            <w:r w:rsidR="003505A9">
              <w:rPr>
                <w:iCs/>
                <w:kern w:val="24"/>
              </w:rPr>
              <w:t>ere</w:t>
            </w:r>
            <w:r>
              <w:rPr>
                <w:iCs/>
                <w:kern w:val="24"/>
              </w:rPr>
              <w:t xml:space="preserve"> two abstentions from the Independent Generator (Calpine, Constellation) Market Segment.  All Market Segments participated in the vote. </w:t>
            </w:r>
          </w:p>
          <w:p w14:paraId="5EE3F0D0" w14:textId="4B415427" w:rsidR="003874A0" w:rsidRDefault="003874A0" w:rsidP="00110970">
            <w:pPr>
              <w:pStyle w:val="NormalArial"/>
              <w:spacing w:before="120" w:after="120"/>
              <w:rPr>
                <w:iCs/>
                <w:kern w:val="24"/>
              </w:rPr>
            </w:pPr>
            <w:r>
              <w:rPr>
                <w:iCs/>
                <w:kern w:val="24"/>
              </w:rPr>
              <w:t xml:space="preserve">On 10/17/24, </w:t>
            </w:r>
            <w:r>
              <w:t>PRS voted unanimously t</w:t>
            </w:r>
            <w:r w:rsidRPr="00BE11C9">
              <w:t xml:space="preserve">o endorse and forward to TAC the 9/12/24 PRS Report and </w:t>
            </w:r>
            <w:r w:rsidR="00D3199F">
              <w:t>10</w:t>
            </w:r>
            <w:r w:rsidRPr="00BE11C9">
              <w:t>/16/24 Impact Analysis for NPRR1</w:t>
            </w:r>
            <w:r w:rsidR="00D3199F">
              <w:t>180</w:t>
            </w:r>
            <w:r>
              <w:t xml:space="preserve">. </w:t>
            </w:r>
            <w:r w:rsidRPr="00DC28BA">
              <w:t xml:space="preserve"> All Market Segments participated in the vote.</w:t>
            </w:r>
          </w:p>
        </w:tc>
      </w:tr>
      <w:tr w:rsidR="00DF2C28" w:rsidRPr="00625E5D" w14:paraId="2FDF91DF" w14:textId="77777777" w:rsidTr="00110970">
        <w:trPr>
          <w:trHeight w:val="518"/>
        </w:trPr>
        <w:tc>
          <w:tcPr>
            <w:tcW w:w="2880" w:type="dxa"/>
            <w:gridSpan w:val="2"/>
            <w:tcBorders>
              <w:bottom w:val="single" w:sz="4" w:space="0" w:color="auto"/>
            </w:tcBorders>
            <w:shd w:val="clear" w:color="auto" w:fill="FFFFFF"/>
            <w:vAlign w:val="center"/>
          </w:tcPr>
          <w:p w14:paraId="5C8C5BC0" w14:textId="77777777" w:rsidR="00DF2C28" w:rsidRDefault="00DF2C28" w:rsidP="00110970">
            <w:pPr>
              <w:pStyle w:val="Header"/>
              <w:spacing w:before="120" w:after="120"/>
            </w:pPr>
            <w:r w:rsidRPr="00450880">
              <w:t>Summary of PRS Discussion</w:t>
            </w:r>
          </w:p>
        </w:tc>
        <w:tc>
          <w:tcPr>
            <w:tcW w:w="7560" w:type="dxa"/>
            <w:gridSpan w:val="2"/>
            <w:tcBorders>
              <w:bottom w:val="single" w:sz="4" w:space="0" w:color="auto"/>
            </w:tcBorders>
            <w:shd w:val="clear" w:color="auto" w:fill="auto"/>
            <w:vAlign w:val="center"/>
          </w:tcPr>
          <w:p w14:paraId="0FA8CA64" w14:textId="77777777" w:rsidR="00DF2C28" w:rsidRDefault="00DF2C28" w:rsidP="00110970">
            <w:pPr>
              <w:pStyle w:val="NormalArial"/>
              <w:spacing w:before="120" w:after="120"/>
              <w:rPr>
                <w:iCs/>
                <w:kern w:val="24"/>
              </w:rPr>
            </w:pPr>
            <w:r>
              <w:rPr>
                <w:iCs/>
                <w:kern w:val="24"/>
              </w:rPr>
              <w:t xml:space="preserve">On 6/14/23, Oncor reviewed </w:t>
            </w:r>
            <w:proofErr w:type="gramStart"/>
            <w:r>
              <w:rPr>
                <w:iCs/>
                <w:kern w:val="24"/>
              </w:rPr>
              <w:t>NPRR1180</w:t>
            </w:r>
            <w:proofErr w:type="gramEnd"/>
            <w:r>
              <w:rPr>
                <w:iCs/>
                <w:kern w:val="24"/>
              </w:rPr>
              <w:t xml:space="preserve"> and participants requested further discussion at ROS.</w:t>
            </w:r>
          </w:p>
          <w:p w14:paraId="220EFA95" w14:textId="77777777" w:rsidR="00D3199F" w:rsidRDefault="00DF2C28" w:rsidP="00110970">
            <w:pPr>
              <w:pStyle w:val="NormalArial"/>
              <w:spacing w:before="120" w:after="120"/>
              <w:rPr>
                <w:iCs/>
                <w:kern w:val="24"/>
              </w:rPr>
            </w:pPr>
            <w:r>
              <w:rPr>
                <w:iCs/>
                <w:kern w:val="24"/>
              </w:rPr>
              <w:t xml:space="preserve">On 9/12/24, participants reviewed the 8/28/24 ERCOT comments.  </w:t>
            </w:r>
          </w:p>
          <w:p w14:paraId="5969188C" w14:textId="13695D2F" w:rsidR="00DF2C28" w:rsidRDefault="00D3199F" w:rsidP="00110970">
            <w:pPr>
              <w:pStyle w:val="NormalArial"/>
              <w:spacing w:before="120" w:after="120"/>
              <w:rPr>
                <w:iCs/>
                <w:kern w:val="24"/>
              </w:rPr>
            </w:pPr>
            <w:r>
              <w:rPr>
                <w:iCs/>
                <w:kern w:val="24"/>
              </w:rPr>
              <w:t>On 10/17/24, participants reviewed the 10/16/24 Impact Analysis</w:t>
            </w:r>
            <w:r w:rsidR="00CA088D">
              <w:rPr>
                <w:iCs/>
                <w:kern w:val="24"/>
              </w:rPr>
              <w:t xml:space="preserve"> and 10/16/24 ERCOT comments</w:t>
            </w:r>
            <w:r>
              <w:rPr>
                <w:iCs/>
                <w:kern w:val="24"/>
              </w:rPr>
              <w:t xml:space="preserve">.  </w:t>
            </w:r>
            <w:r w:rsidR="00272562">
              <w:rPr>
                <w:iCs/>
                <w:kern w:val="24"/>
              </w:rPr>
              <w:t>Some</w:t>
            </w:r>
            <w:r>
              <w:rPr>
                <w:iCs/>
                <w:kern w:val="24"/>
              </w:rPr>
              <w:t xml:space="preserve"> participants expressed concern the </w:t>
            </w:r>
            <w:r w:rsidR="00CA088D">
              <w:rPr>
                <w:iCs/>
                <w:kern w:val="24"/>
              </w:rPr>
              <w:t xml:space="preserve">10/16/24 </w:t>
            </w:r>
            <w:r>
              <w:rPr>
                <w:iCs/>
                <w:kern w:val="24"/>
              </w:rPr>
              <w:t xml:space="preserve">Impact Analysis is too broad and exceeds the scope of NPRR1180.    </w:t>
            </w:r>
            <w:r w:rsidR="00DF2C28">
              <w:rPr>
                <w:iCs/>
                <w:kern w:val="24"/>
              </w:rPr>
              <w:t xml:space="preserve">  </w:t>
            </w:r>
          </w:p>
        </w:tc>
      </w:tr>
      <w:tr w:rsidR="00726B2B" w:rsidRPr="00625E5D" w14:paraId="314B52A7" w14:textId="77777777" w:rsidTr="00110970">
        <w:trPr>
          <w:trHeight w:val="518"/>
        </w:trPr>
        <w:tc>
          <w:tcPr>
            <w:tcW w:w="2880" w:type="dxa"/>
            <w:gridSpan w:val="2"/>
            <w:tcBorders>
              <w:bottom w:val="single" w:sz="4" w:space="0" w:color="auto"/>
            </w:tcBorders>
            <w:shd w:val="clear" w:color="auto" w:fill="FFFFFF"/>
            <w:vAlign w:val="center"/>
          </w:tcPr>
          <w:p w14:paraId="7BCB6DE4" w14:textId="0C010BBF" w:rsidR="00726B2B" w:rsidRPr="00450880" w:rsidRDefault="00726B2B" w:rsidP="00726B2B">
            <w:pPr>
              <w:pStyle w:val="Header"/>
              <w:spacing w:before="120" w:after="120"/>
            </w:pPr>
            <w:r>
              <w:lastRenderedPageBreak/>
              <w:t>TAC Decision</w:t>
            </w:r>
          </w:p>
        </w:tc>
        <w:tc>
          <w:tcPr>
            <w:tcW w:w="7560" w:type="dxa"/>
            <w:gridSpan w:val="2"/>
            <w:tcBorders>
              <w:bottom w:val="single" w:sz="4" w:space="0" w:color="auto"/>
            </w:tcBorders>
            <w:shd w:val="clear" w:color="auto" w:fill="auto"/>
            <w:vAlign w:val="center"/>
          </w:tcPr>
          <w:p w14:paraId="4643C78D" w14:textId="324137E0" w:rsidR="00726B2B" w:rsidRDefault="00726B2B" w:rsidP="00726B2B">
            <w:pPr>
              <w:pStyle w:val="NormalArial"/>
              <w:spacing w:before="120" w:after="120"/>
              <w:rPr>
                <w:iCs/>
                <w:kern w:val="24"/>
              </w:rPr>
            </w:pPr>
            <w:r>
              <w:t>On 10/30/24, TAC voted unanimously to table NPRR1180.  All Market Segments participated in the vote.</w:t>
            </w:r>
          </w:p>
        </w:tc>
      </w:tr>
      <w:tr w:rsidR="00726B2B" w:rsidRPr="00625E5D" w14:paraId="797B7A19" w14:textId="77777777" w:rsidTr="001847B6">
        <w:trPr>
          <w:trHeight w:val="518"/>
        </w:trPr>
        <w:tc>
          <w:tcPr>
            <w:tcW w:w="2880" w:type="dxa"/>
            <w:gridSpan w:val="2"/>
            <w:tcBorders>
              <w:bottom w:val="single" w:sz="4" w:space="0" w:color="auto"/>
            </w:tcBorders>
            <w:shd w:val="clear" w:color="auto" w:fill="FFFFFF"/>
            <w:vAlign w:val="center"/>
          </w:tcPr>
          <w:p w14:paraId="44A6BBFA" w14:textId="1F2C5430" w:rsidR="00726B2B" w:rsidRPr="00450880" w:rsidRDefault="00726B2B" w:rsidP="00726B2B">
            <w:pPr>
              <w:pStyle w:val="Header"/>
              <w:spacing w:before="120" w:after="120"/>
            </w:pPr>
            <w:r>
              <w:t>Summary of TAC Discussion</w:t>
            </w:r>
          </w:p>
        </w:tc>
        <w:tc>
          <w:tcPr>
            <w:tcW w:w="7560" w:type="dxa"/>
            <w:gridSpan w:val="2"/>
            <w:tcBorders>
              <w:bottom w:val="single" w:sz="4" w:space="0" w:color="auto"/>
            </w:tcBorders>
            <w:shd w:val="clear" w:color="auto" w:fill="auto"/>
            <w:vAlign w:val="center"/>
          </w:tcPr>
          <w:p w14:paraId="4B8647C0" w14:textId="0B2EAC6A" w:rsidR="00726B2B" w:rsidRDefault="003B2ABE" w:rsidP="00726B2B">
            <w:pPr>
              <w:pStyle w:val="NormalArial"/>
              <w:spacing w:before="120" w:after="120"/>
              <w:rPr>
                <w:iCs/>
                <w:kern w:val="24"/>
              </w:rPr>
            </w:pPr>
            <w:r>
              <w:rPr>
                <w:iCs/>
                <w:kern w:val="24"/>
              </w:rPr>
              <w:t>On 10/30/24, TAC reviewed the 10/28/24 Revised Impact Analysis</w:t>
            </w:r>
            <w:r w:rsidR="0096225B">
              <w:rPr>
                <w:iCs/>
                <w:kern w:val="24"/>
              </w:rPr>
              <w:t xml:space="preserve"> and participants requested tabling NPRR1180 so it could be considered with PGRR107</w:t>
            </w:r>
            <w:r>
              <w:rPr>
                <w:iCs/>
                <w:kern w:val="24"/>
              </w:rPr>
              <w:t xml:space="preserve">.  Participants </w:t>
            </w:r>
            <w:r w:rsidR="00860F8B">
              <w:rPr>
                <w:iCs/>
                <w:kern w:val="24"/>
              </w:rPr>
              <w:t xml:space="preserve">raised concerns </w:t>
            </w:r>
            <w:r w:rsidR="0096225B">
              <w:rPr>
                <w:iCs/>
                <w:kern w:val="24"/>
              </w:rPr>
              <w:t>with</w:t>
            </w:r>
            <w:r w:rsidR="00860F8B">
              <w:rPr>
                <w:iCs/>
                <w:kern w:val="24"/>
              </w:rPr>
              <w:t xml:space="preserve"> the lack of transparency and standardization for incorporating </w:t>
            </w:r>
            <w:r w:rsidR="0096225B">
              <w:rPr>
                <w:iCs/>
                <w:kern w:val="24"/>
              </w:rPr>
              <w:t xml:space="preserve">anticipated </w:t>
            </w:r>
            <w:r w:rsidR="00860F8B">
              <w:rPr>
                <w:iCs/>
                <w:kern w:val="24"/>
              </w:rPr>
              <w:t xml:space="preserve">load into planning studies </w:t>
            </w:r>
            <w:r w:rsidR="0096225B">
              <w:rPr>
                <w:iCs/>
                <w:kern w:val="24"/>
              </w:rPr>
              <w:t xml:space="preserve">and </w:t>
            </w:r>
            <w:r>
              <w:rPr>
                <w:iCs/>
                <w:kern w:val="24"/>
              </w:rPr>
              <w:t xml:space="preserve">discussed </w:t>
            </w:r>
            <w:r w:rsidR="0096225B">
              <w:rPr>
                <w:iCs/>
                <w:kern w:val="24"/>
              </w:rPr>
              <w:t xml:space="preserve">paths forward for </w:t>
            </w:r>
            <w:r>
              <w:rPr>
                <w:iCs/>
                <w:kern w:val="24"/>
              </w:rPr>
              <w:t xml:space="preserve">potential future refinements </w:t>
            </w:r>
            <w:r w:rsidR="00860F8B">
              <w:rPr>
                <w:iCs/>
                <w:kern w:val="24"/>
              </w:rPr>
              <w:t xml:space="preserve">to address </w:t>
            </w:r>
            <w:r w:rsidR="0096225B">
              <w:rPr>
                <w:iCs/>
                <w:kern w:val="24"/>
              </w:rPr>
              <w:t>these</w:t>
            </w:r>
            <w:r w:rsidR="00860F8B">
              <w:rPr>
                <w:iCs/>
                <w:kern w:val="24"/>
              </w:rPr>
              <w:t xml:space="preserve"> concerns</w:t>
            </w:r>
            <w:r w:rsidR="0096225B">
              <w:rPr>
                <w:iCs/>
                <w:kern w:val="24"/>
              </w:rPr>
              <w:t xml:space="preserve">.  </w:t>
            </w:r>
          </w:p>
        </w:tc>
      </w:tr>
      <w:tr w:rsidR="001847B6" w:rsidRPr="00625E5D" w14:paraId="69C77FCE" w14:textId="77777777" w:rsidTr="001847B6">
        <w:trPr>
          <w:trHeight w:val="518"/>
        </w:trPr>
        <w:tc>
          <w:tcPr>
            <w:tcW w:w="2880" w:type="dxa"/>
            <w:gridSpan w:val="2"/>
            <w:tcBorders>
              <w:bottom w:val="single" w:sz="4" w:space="0" w:color="auto"/>
            </w:tcBorders>
            <w:shd w:val="clear" w:color="auto" w:fill="FFFFFF"/>
            <w:vAlign w:val="center"/>
          </w:tcPr>
          <w:p w14:paraId="18C7C0C4" w14:textId="57510203" w:rsidR="001847B6" w:rsidRDefault="001847B6" w:rsidP="001847B6">
            <w:pPr>
              <w:pStyle w:val="Header"/>
              <w:spacing w:before="120" w:after="120"/>
            </w:pPr>
            <w:r>
              <w:t>TAC Review/Justification of Recommendation</w:t>
            </w:r>
          </w:p>
        </w:tc>
        <w:tc>
          <w:tcPr>
            <w:tcW w:w="7560" w:type="dxa"/>
            <w:gridSpan w:val="2"/>
            <w:tcBorders>
              <w:bottom w:val="single" w:sz="4" w:space="0" w:color="auto"/>
            </w:tcBorders>
            <w:shd w:val="clear" w:color="auto" w:fill="auto"/>
            <w:vAlign w:val="center"/>
          </w:tcPr>
          <w:p w14:paraId="0CE159A5" w14:textId="70414275" w:rsidR="001847B6" w:rsidRPr="00246274" w:rsidRDefault="001847B6" w:rsidP="001847B6">
            <w:pPr>
              <w:pStyle w:val="NormalArial"/>
              <w:spacing w:before="120"/>
            </w:pPr>
            <w:r w:rsidRPr="00246274">
              <w:object w:dxaOrig="225" w:dyaOrig="225" w14:anchorId="359DED1E">
                <v:shape id="_x0000_i1059" type="#_x0000_t75" style="width:15.65pt;height:15.05pt" o:ole="">
                  <v:imagedata r:id="rId25" o:title=""/>
                </v:shape>
                <w:control r:id="rId26"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3C38C14B" w14:textId="7CDEF3E2" w:rsidR="001847B6" w:rsidRPr="00246274" w:rsidRDefault="001847B6" w:rsidP="001847B6">
            <w:pPr>
              <w:pStyle w:val="NormalArial"/>
              <w:spacing w:before="120"/>
            </w:pPr>
            <w:r w:rsidRPr="00246274">
              <w:object w:dxaOrig="225" w:dyaOrig="225" w14:anchorId="069E7317">
                <v:shape id="_x0000_i1061" type="#_x0000_t75" style="width:15.65pt;height:15.05pt" o:ole="">
                  <v:imagedata r:id="rId27" o:title=""/>
                </v:shape>
                <w:control r:id="rId28" w:name="TextBox16" w:shapeid="_x0000_i1061"/>
              </w:object>
            </w:r>
            <w:r w:rsidRPr="00246274">
              <w:t xml:space="preserve">  Impact Analysis reviewed and impacts are justified as explained in </w:t>
            </w:r>
            <w:proofErr w:type="gramStart"/>
            <w:r w:rsidRPr="00246274">
              <w:t>Justification</w:t>
            </w:r>
            <w:proofErr w:type="gramEnd"/>
          </w:p>
          <w:p w14:paraId="685C367B" w14:textId="766D57ED" w:rsidR="001847B6" w:rsidRPr="00246274" w:rsidRDefault="001847B6" w:rsidP="001847B6">
            <w:pPr>
              <w:pStyle w:val="NormalArial"/>
              <w:spacing w:before="120"/>
            </w:pPr>
            <w:r w:rsidRPr="00246274">
              <w:object w:dxaOrig="225" w:dyaOrig="225" w14:anchorId="07B1EF02">
                <v:shape id="_x0000_i1063" type="#_x0000_t75" style="width:15.65pt;height:15.05pt" o:ole="">
                  <v:imagedata r:id="rId29" o:title=""/>
                </v:shape>
                <w:control r:id="rId30" w:name="TextBox121" w:shapeid="_x0000_i1063"/>
              </w:object>
            </w:r>
            <w:r w:rsidRPr="00246274">
              <w:t xml:space="preserve">  Opinions were reviewed and discussed</w:t>
            </w:r>
            <w:r>
              <w:t xml:space="preserve"> – with the exception of the IMM Opinion which was not available for TAC review.</w:t>
            </w:r>
          </w:p>
          <w:p w14:paraId="34A2FD87" w14:textId="052B0F6A" w:rsidR="001847B6" w:rsidRPr="00246274" w:rsidRDefault="001847B6" w:rsidP="001847B6">
            <w:pPr>
              <w:pStyle w:val="NormalArial"/>
              <w:spacing w:before="120"/>
            </w:pPr>
            <w:r w:rsidRPr="00246274">
              <w:object w:dxaOrig="225" w:dyaOrig="225" w14:anchorId="502AD54D">
                <v:shape id="_x0000_i1065" type="#_x0000_t75" style="width:15.65pt;height:15.05pt" o:ole="">
                  <v:imagedata r:id="rId31" o:title=""/>
                </v:shape>
                <w:control r:id="rId32" w:name="TextBox1311" w:shapeid="_x0000_i1065"/>
              </w:object>
            </w:r>
            <w:r w:rsidRPr="00246274">
              <w:t xml:space="preserve">  Comments were reviewed and discussed</w:t>
            </w:r>
            <w:r>
              <w:t xml:space="preserve"> (if applicable)</w:t>
            </w:r>
          </w:p>
          <w:p w14:paraId="423AEDF4" w14:textId="084EE85A" w:rsidR="001847B6" w:rsidRDefault="001847B6" w:rsidP="001847B6">
            <w:pPr>
              <w:pStyle w:val="NormalArial"/>
              <w:spacing w:before="120" w:after="120"/>
              <w:rPr>
                <w:iCs/>
                <w:kern w:val="24"/>
              </w:rPr>
            </w:pPr>
            <w:r w:rsidRPr="00246274">
              <w:object w:dxaOrig="225" w:dyaOrig="225" w14:anchorId="1645BFF2">
                <v:shape id="_x0000_i1067" type="#_x0000_t75" style="width:15.65pt;height:15.05pt" o:ole="">
                  <v:imagedata r:id="rId14" o:title=""/>
                </v:shape>
                <w:control r:id="rId33" w:name="TextBox1411" w:shapeid="_x0000_i1067"/>
              </w:object>
            </w:r>
            <w:r w:rsidRPr="00246274">
              <w:t xml:space="preserve"> Other: (explain)</w:t>
            </w:r>
          </w:p>
        </w:tc>
      </w:tr>
      <w:tr w:rsidR="00726B2B" w:rsidRPr="00625E5D" w14:paraId="10D2E1E4" w14:textId="77777777" w:rsidTr="001847B6">
        <w:trPr>
          <w:trHeight w:val="60"/>
        </w:trPr>
        <w:tc>
          <w:tcPr>
            <w:tcW w:w="2880" w:type="dxa"/>
            <w:gridSpan w:val="2"/>
            <w:tcBorders>
              <w:left w:val="nil"/>
              <w:bottom w:val="single" w:sz="4" w:space="0" w:color="auto"/>
              <w:right w:val="nil"/>
            </w:tcBorders>
            <w:shd w:val="clear" w:color="auto" w:fill="FFFFFF"/>
            <w:vAlign w:val="center"/>
          </w:tcPr>
          <w:p w14:paraId="2C0D565F" w14:textId="77777777" w:rsidR="00726B2B" w:rsidRPr="00450880" w:rsidRDefault="00726B2B" w:rsidP="001847B6">
            <w:pPr>
              <w:pStyle w:val="Header"/>
            </w:pPr>
          </w:p>
        </w:tc>
        <w:tc>
          <w:tcPr>
            <w:tcW w:w="7560" w:type="dxa"/>
            <w:gridSpan w:val="2"/>
            <w:tcBorders>
              <w:left w:val="nil"/>
              <w:bottom w:val="single" w:sz="4" w:space="0" w:color="auto"/>
              <w:right w:val="nil"/>
            </w:tcBorders>
            <w:shd w:val="clear" w:color="auto" w:fill="auto"/>
            <w:vAlign w:val="center"/>
          </w:tcPr>
          <w:p w14:paraId="16B74B5D" w14:textId="77777777" w:rsidR="00726B2B" w:rsidRDefault="00726B2B" w:rsidP="001847B6">
            <w:pPr>
              <w:pStyle w:val="NormalArial"/>
              <w:rPr>
                <w:iCs/>
                <w:kern w:val="24"/>
              </w:rPr>
            </w:pPr>
          </w:p>
        </w:tc>
      </w:tr>
      <w:tr w:rsidR="00DF2C28" w:rsidRPr="00625E5D" w14:paraId="72DEB343" w14:textId="77777777" w:rsidTr="00110970">
        <w:trPr>
          <w:trHeight w:val="413"/>
        </w:trPr>
        <w:tc>
          <w:tcPr>
            <w:tcW w:w="10440" w:type="dxa"/>
            <w:gridSpan w:val="4"/>
            <w:shd w:val="clear" w:color="auto" w:fill="FFFFFF"/>
            <w:vAlign w:val="center"/>
          </w:tcPr>
          <w:p w14:paraId="28AC3E4C" w14:textId="77777777" w:rsidR="00DF2C28" w:rsidRDefault="00DF2C28" w:rsidP="00110970">
            <w:pPr>
              <w:pStyle w:val="NormalArial"/>
              <w:jc w:val="center"/>
              <w:rPr>
                <w:iCs/>
                <w:kern w:val="24"/>
              </w:rPr>
            </w:pPr>
            <w:r>
              <w:rPr>
                <w:b/>
              </w:rPr>
              <w:t>Opinions</w:t>
            </w:r>
          </w:p>
        </w:tc>
      </w:tr>
      <w:tr w:rsidR="00DF2C28" w:rsidRPr="00625E5D" w14:paraId="50A3F8CA" w14:textId="77777777" w:rsidTr="00110970">
        <w:trPr>
          <w:trHeight w:val="518"/>
        </w:trPr>
        <w:tc>
          <w:tcPr>
            <w:tcW w:w="2880" w:type="dxa"/>
            <w:gridSpan w:val="2"/>
            <w:shd w:val="clear" w:color="auto" w:fill="FFFFFF"/>
            <w:vAlign w:val="center"/>
          </w:tcPr>
          <w:p w14:paraId="64900062" w14:textId="77777777" w:rsidR="00DF2C28" w:rsidRPr="00450880" w:rsidRDefault="00DF2C28" w:rsidP="00110970">
            <w:pPr>
              <w:pStyle w:val="Header"/>
              <w:spacing w:before="120" w:after="120"/>
            </w:pPr>
            <w:r w:rsidRPr="00F6614D">
              <w:t>Credit Review</w:t>
            </w:r>
          </w:p>
        </w:tc>
        <w:tc>
          <w:tcPr>
            <w:tcW w:w="7560" w:type="dxa"/>
            <w:gridSpan w:val="2"/>
            <w:shd w:val="clear" w:color="auto" w:fill="auto"/>
            <w:vAlign w:val="center"/>
          </w:tcPr>
          <w:p w14:paraId="036B90F0" w14:textId="203D491E" w:rsidR="00DF2C28" w:rsidRDefault="00726B2B" w:rsidP="00726B2B">
            <w:pPr>
              <w:pStyle w:val="NormalArial"/>
              <w:spacing w:before="120" w:after="120"/>
              <w:rPr>
                <w:iCs/>
                <w:kern w:val="24"/>
              </w:rPr>
            </w:pPr>
            <w:r w:rsidRPr="00726B2B">
              <w:t>ERCOT Credit Staff and the Credit Finance Sub Group (CFSG) have reviewed NPRR1180 and do not believe that it requires changes to credit monitoring activity or the calculation of liability.</w:t>
            </w:r>
          </w:p>
        </w:tc>
      </w:tr>
      <w:tr w:rsidR="00DF2C28" w:rsidRPr="00625E5D" w14:paraId="44E01BDA" w14:textId="77777777" w:rsidTr="00110970">
        <w:trPr>
          <w:trHeight w:val="518"/>
        </w:trPr>
        <w:tc>
          <w:tcPr>
            <w:tcW w:w="2880" w:type="dxa"/>
            <w:gridSpan w:val="2"/>
            <w:shd w:val="clear" w:color="auto" w:fill="FFFFFF"/>
            <w:vAlign w:val="center"/>
          </w:tcPr>
          <w:p w14:paraId="3D8C40AA" w14:textId="77777777" w:rsidR="00DF2C28" w:rsidRPr="00450880" w:rsidRDefault="00DF2C28" w:rsidP="00110970">
            <w:pPr>
              <w:pStyle w:val="Header"/>
              <w:spacing w:before="120" w:after="120"/>
            </w:pPr>
            <w:r>
              <w:t xml:space="preserve">Independent Market Monitor </w:t>
            </w:r>
            <w:r w:rsidRPr="00F6614D">
              <w:t>Opinion</w:t>
            </w:r>
          </w:p>
        </w:tc>
        <w:tc>
          <w:tcPr>
            <w:tcW w:w="7560" w:type="dxa"/>
            <w:gridSpan w:val="2"/>
            <w:shd w:val="clear" w:color="auto" w:fill="auto"/>
            <w:vAlign w:val="center"/>
          </w:tcPr>
          <w:p w14:paraId="48998715" w14:textId="77777777" w:rsidR="00DF2C28" w:rsidRDefault="00DF2C28" w:rsidP="00110970">
            <w:pPr>
              <w:pStyle w:val="NormalArial"/>
              <w:spacing w:before="120" w:after="120"/>
              <w:rPr>
                <w:iCs/>
                <w:kern w:val="24"/>
              </w:rPr>
            </w:pPr>
            <w:r w:rsidRPr="00550B01">
              <w:t>To be determined</w:t>
            </w:r>
          </w:p>
        </w:tc>
      </w:tr>
      <w:tr w:rsidR="00DF2C28" w:rsidRPr="00625E5D" w14:paraId="74CBDEFC" w14:textId="77777777" w:rsidTr="00110970">
        <w:trPr>
          <w:trHeight w:val="518"/>
        </w:trPr>
        <w:tc>
          <w:tcPr>
            <w:tcW w:w="2880" w:type="dxa"/>
            <w:gridSpan w:val="2"/>
            <w:shd w:val="clear" w:color="auto" w:fill="FFFFFF"/>
            <w:vAlign w:val="center"/>
          </w:tcPr>
          <w:p w14:paraId="64995143" w14:textId="77777777" w:rsidR="00DF2C28" w:rsidRPr="00450880" w:rsidRDefault="00DF2C28" w:rsidP="00110970">
            <w:pPr>
              <w:pStyle w:val="Header"/>
              <w:spacing w:before="120" w:after="120"/>
            </w:pPr>
            <w:r w:rsidRPr="00F6614D">
              <w:t>ERCOT Opinion</w:t>
            </w:r>
          </w:p>
        </w:tc>
        <w:tc>
          <w:tcPr>
            <w:tcW w:w="7560" w:type="dxa"/>
            <w:gridSpan w:val="2"/>
            <w:shd w:val="clear" w:color="auto" w:fill="auto"/>
            <w:vAlign w:val="center"/>
          </w:tcPr>
          <w:p w14:paraId="68CF53B9" w14:textId="219777BA" w:rsidR="00DF2C28" w:rsidRDefault="009E126A" w:rsidP="00110970">
            <w:pPr>
              <w:pStyle w:val="NormalArial"/>
              <w:spacing w:before="120" w:after="120"/>
              <w:rPr>
                <w:iCs/>
                <w:kern w:val="24"/>
              </w:rPr>
            </w:pPr>
            <w:r w:rsidRPr="009E126A">
              <w:t>ERCOT supports approval of NPRR1180.</w:t>
            </w:r>
          </w:p>
        </w:tc>
      </w:tr>
      <w:tr w:rsidR="00DF2C28" w:rsidRPr="00625E5D" w14:paraId="095E91AC" w14:textId="77777777" w:rsidTr="00110970">
        <w:trPr>
          <w:trHeight w:val="518"/>
        </w:trPr>
        <w:tc>
          <w:tcPr>
            <w:tcW w:w="2880" w:type="dxa"/>
            <w:gridSpan w:val="2"/>
            <w:tcBorders>
              <w:bottom w:val="single" w:sz="4" w:space="0" w:color="auto"/>
            </w:tcBorders>
            <w:shd w:val="clear" w:color="auto" w:fill="FFFFFF"/>
            <w:vAlign w:val="center"/>
          </w:tcPr>
          <w:p w14:paraId="4C365046" w14:textId="77777777" w:rsidR="00DF2C28" w:rsidRPr="00450880" w:rsidRDefault="00DF2C28" w:rsidP="00110970">
            <w:pPr>
              <w:pStyle w:val="Header"/>
              <w:spacing w:before="120" w:after="120"/>
            </w:pPr>
            <w:r w:rsidRPr="00F6614D">
              <w:t>ERCOT Market Impact Statement</w:t>
            </w:r>
          </w:p>
        </w:tc>
        <w:tc>
          <w:tcPr>
            <w:tcW w:w="7560" w:type="dxa"/>
            <w:gridSpan w:val="2"/>
            <w:tcBorders>
              <w:bottom w:val="single" w:sz="4" w:space="0" w:color="auto"/>
            </w:tcBorders>
            <w:shd w:val="clear" w:color="auto" w:fill="auto"/>
            <w:vAlign w:val="center"/>
          </w:tcPr>
          <w:p w14:paraId="5AB26877" w14:textId="1A0D1BBD" w:rsidR="00DF2C28" w:rsidRDefault="009E126A" w:rsidP="009E126A">
            <w:pPr>
              <w:pStyle w:val="NormalArial"/>
              <w:spacing w:before="120" w:after="120"/>
              <w:rPr>
                <w:iCs/>
                <w:kern w:val="24"/>
              </w:rPr>
            </w:pPr>
            <w:r w:rsidRPr="009E126A">
              <w:t>ERCOT Staff has reviewed NPRR1180 and believes it appropriately incorporates the requirement in P.U.C. Subst. R.25.101(b)(3)(A)(ii)(II) for any reliability-driven transmission project review conducted by ERCOT to account for historical Load, forecasted Load growth, and additional Load seeking interconnection.</w:t>
            </w:r>
          </w:p>
        </w:tc>
      </w:tr>
    </w:tbl>
    <w:p w14:paraId="48670268" w14:textId="77777777" w:rsidR="003505A9" w:rsidRDefault="003505A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F0CCC" w:rsidRPr="00625E5D" w14:paraId="73001E00" w14:textId="77777777" w:rsidTr="002F0CCC">
        <w:trPr>
          <w:trHeight w:val="440"/>
        </w:trPr>
        <w:tc>
          <w:tcPr>
            <w:tcW w:w="10440" w:type="dxa"/>
            <w:gridSpan w:val="2"/>
            <w:tcBorders>
              <w:bottom w:val="single" w:sz="4" w:space="0" w:color="auto"/>
            </w:tcBorders>
            <w:shd w:val="clear" w:color="auto" w:fill="FFFFFF"/>
            <w:vAlign w:val="center"/>
          </w:tcPr>
          <w:p w14:paraId="075F6DB3" w14:textId="666FEBE2" w:rsidR="002F0CCC" w:rsidRPr="002F0CCC" w:rsidRDefault="002F0CCC" w:rsidP="002F0CCC">
            <w:pPr>
              <w:pStyle w:val="NormalArial"/>
              <w:jc w:val="center"/>
              <w:rPr>
                <w:b/>
                <w:bCs/>
              </w:rPr>
            </w:pPr>
            <w:r w:rsidRPr="002F0CCC">
              <w:rPr>
                <w:b/>
                <w:bCs/>
              </w:rPr>
              <w:t>Sponsor</w:t>
            </w:r>
          </w:p>
        </w:tc>
      </w:tr>
      <w:tr w:rsidR="002F0CCC" w:rsidRPr="00625E5D" w14:paraId="74E541C7" w14:textId="77777777" w:rsidTr="002F0CCC">
        <w:trPr>
          <w:trHeight w:val="449"/>
        </w:trPr>
        <w:tc>
          <w:tcPr>
            <w:tcW w:w="2880" w:type="dxa"/>
            <w:tcBorders>
              <w:bottom w:val="single" w:sz="4" w:space="0" w:color="auto"/>
            </w:tcBorders>
            <w:shd w:val="clear" w:color="auto" w:fill="FFFFFF"/>
            <w:vAlign w:val="center"/>
          </w:tcPr>
          <w:p w14:paraId="6F2D1CCE" w14:textId="1F3E43C7" w:rsidR="002F0CCC" w:rsidRPr="00F6614D" w:rsidRDefault="002F0CCC" w:rsidP="002F0CCC">
            <w:pPr>
              <w:pStyle w:val="Header"/>
            </w:pPr>
            <w:r w:rsidRPr="00B93CA0">
              <w:rPr>
                <w:bCs w:val="0"/>
              </w:rPr>
              <w:t>Name</w:t>
            </w:r>
          </w:p>
        </w:tc>
        <w:tc>
          <w:tcPr>
            <w:tcW w:w="7560" w:type="dxa"/>
            <w:tcBorders>
              <w:bottom w:val="single" w:sz="4" w:space="0" w:color="auto"/>
            </w:tcBorders>
            <w:shd w:val="clear" w:color="auto" w:fill="auto"/>
            <w:vAlign w:val="center"/>
          </w:tcPr>
          <w:p w14:paraId="30B6EE6B" w14:textId="32BAEA7B" w:rsidR="002F0CCC" w:rsidRPr="00550B01" w:rsidRDefault="002F0CCC" w:rsidP="002F0CCC">
            <w:pPr>
              <w:pStyle w:val="NormalArial"/>
            </w:pPr>
            <w:r>
              <w:t>Martha Henson</w:t>
            </w:r>
          </w:p>
        </w:tc>
      </w:tr>
      <w:tr w:rsidR="002F0CCC" w:rsidRPr="00625E5D" w14:paraId="7A4CC420" w14:textId="77777777" w:rsidTr="002F0CCC">
        <w:trPr>
          <w:trHeight w:val="458"/>
        </w:trPr>
        <w:tc>
          <w:tcPr>
            <w:tcW w:w="2880" w:type="dxa"/>
            <w:tcBorders>
              <w:bottom w:val="single" w:sz="4" w:space="0" w:color="auto"/>
            </w:tcBorders>
            <w:shd w:val="clear" w:color="auto" w:fill="FFFFFF"/>
            <w:vAlign w:val="center"/>
          </w:tcPr>
          <w:p w14:paraId="00C0491D" w14:textId="47C24B92" w:rsidR="002F0CCC" w:rsidRPr="00F6614D" w:rsidRDefault="002F0CCC" w:rsidP="002F0CCC">
            <w:pPr>
              <w:pStyle w:val="Header"/>
            </w:pPr>
            <w:r w:rsidRPr="00B93CA0">
              <w:rPr>
                <w:bCs w:val="0"/>
              </w:rPr>
              <w:t>E-mail Address</w:t>
            </w:r>
          </w:p>
        </w:tc>
        <w:tc>
          <w:tcPr>
            <w:tcW w:w="7560" w:type="dxa"/>
            <w:tcBorders>
              <w:bottom w:val="single" w:sz="4" w:space="0" w:color="auto"/>
            </w:tcBorders>
            <w:shd w:val="clear" w:color="auto" w:fill="auto"/>
            <w:vAlign w:val="center"/>
          </w:tcPr>
          <w:p w14:paraId="6BC1865E" w14:textId="03DA068C" w:rsidR="002F0CCC" w:rsidRPr="00550B01" w:rsidRDefault="00A201EB" w:rsidP="002F0CCC">
            <w:pPr>
              <w:pStyle w:val="NormalArial"/>
            </w:pPr>
            <w:hyperlink r:id="rId34" w:history="1">
              <w:r w:rsidR="002F0CCC" w:rsidRPr="00F6760B">
                <w:rPr>
                  <w:rStyle w:val="Hyperlink"/>
                </w:rPr>
                <w:t>martha.henson@oncor.com</w:t>
              </w:r>
            </w:hyperlink>
          </w:p>
        </w:tc>
      </w:tr>
      <w:tr w:rsidR="002F0CCC" w:rsidRPr="00625E5D" w14:paraId="08C02F7A" w14:textId="77777777" w:rsidTr="002F0CCC">
        <w:trPr>
          <w:trHeight w:val="485"/>
        </w:trPr>
        <w:tc>
          <w:tcPr>
            <w:tcW w:w="2880" w:type="dxa"/>
            <w:tcBorders>
              <w:bottom w:val="single" w:sz="4" w:space="0" w:color="auto"/>
            </w:tcBorders>
            <w:shd w:val="clear" w:color="auto" w:fill="FFFFFF"/>
            <w:vAlign w:val="center"/>
          </w:tcPr>
          <w:p w14:paraId="51A3A761" w14:textId="5E39C88D" w:rsidR="002F0CCC" w:rsidRPr="00F6614D" w:rsidRDefault="002F0CCC" w:rsidP="002F0CCC">
            <w:pPr>
              <w:pStyle w:val="Header"/>
            </w:pPr>
            <w:r w:rsidRPr="00B93CA0">
              <w:rPr>
                <w:bCs w:val="0"/>
              </w:rPr>
              <w:lastRenderedPageBreak/>
              <w:t>Company</w:t>
            </w:r>
          </w:p>
        </w:tc>
        <w:tc>
          <w:tcPr>
            <w:tcW w:w="7560" w:type="dxa"/>
            <w:tcBorders>
              <w:bottom w:val="single" w:sz="4" w:space="0" w:color="auto"/>
            </w:tcBorders>
            <w:shd w:val="clear" w:color="auto" w:fill="auto"/>
            <w:vAlign w:val="center"/>
          </w:tcPr>
          <w:p w14:paraId="0E590923" w14:textId="69CFC30E" w:rsidR="002F0CCC" w:rsidRPr="00550B01" w:rsidRDefault="002F0CCC" w:rsidP="002F0CCC">
            <w:pPr>
              <w:pStyle w:val="NormalArial"/>
            </w:pPr>
            <w:r>
              <w:t>Oncor Electric Delivery Company LLC</w:t>
            </w:r>
          </w:p>
        </w:tc>
      </w:tr>
      <w:tr w:rsidR="002F0CCC" w:rsidRPr="00625E5D" w14:paraId="5AED6006" w14:textId="77777777" w:rsidTr="002F0CCC">
        <w:trPr>
          <w:trHeight w:val="494"/>
        </w:trPr>
        <w:tc>
          <w:tcPr>
            <w:tcW w:w="2880" w:type="dxa"/>
            <w:tcBorders>
              <w:bottom w:val="single" w:sz="4" w:space="0" w:color="auto"/>
            </w:tcBorders>
            <w:shd w:val="clear" w:color="auto" w:fill="FFFFFF"/>
            <w:vAlign w:val="center"/>
          </w:tcPr>
          <w:p w14:paraId="0DBB03DC" w14:textId="627AD743" w:rsidR="002F0CCC" w:rsidRPr="00F6614D" w:rsidRDefault="002F0CCC" w:rsidP="002F0CCC">
            <w:pPr>
              <w:pStyle w:val="Header"/>
            </w:pPr>
            <w:r w:rsidRPr="00B93CA0">
              <w:rPr>
                <w:bCs w:val="0"/>
              </w:rPr>
              <w:t>Phone Number</w:t>
            </w:r>
          </w:p>
        </w:tc>
        <w:tc>
          <w:tcPr>
            <w:tcW w:w="7560" w:type="dxa"/>
            <w:tcBorders>
              <w:bottom w:val="single" w:sz="4" w:space="0" w:color="auto"/>
            </w:tcBorders>
            <w:shd w:val="clear" w:color="auto" w:fill="auto"/>
            <w:vAlign w:val="center"/>
          </w:tcPr>
          <w:p w14:paraId="5A8FD50E" w14:textId="1DA103C0" w:rsidR="002F0CCC" w:rsidRPr="00550B01" w:rsidRDefault="002F0CCC" w:rsidP="002F0CCC">
            <w:pPr>
              <w:pStyle w:val="NormalArial"/>
            </w:pPr>
            <w:r>
              <w:t>214-536-9004</w:t>
            </w:r>
          </w:p>
        </w:tc>
      </w:tr>
      <w:tr w:rsidR="002F0CCC" w:rsidRPr="00625E5D" w14:paraId="3C9E547D" w14:textId="77777777" w:rsidTr="002F0CCC">
        <w:trPr>
          <w:trHeight w:val="413"/>
        </w:trPr>
        <w:tc>
          <w:tcPr>
            <w:tcW w:w="2880" w:type="dxa"/>
            <w:tcBorders>
              <w:bottom w:val="single" w:sz="4" w:space="0" w:color="auto"/>
            </w:tcBorders>
            <w:shd w:val="clear" w:color="auto" w:fill="FFFFFF"/>
            <w:vAlign w:val="center"/>
          </w:tcPr>
          <w:p w14:paraId="5A7FD4EB" w14:textId="4519B17E" w:rsidR="002F0CCC" w:rsidRPr="00F6614D" w:rsidRDefault="002F0CCC" w:rsidP="002F0CCC">
            <w:pPr>
              <w:pStyle w:val="Header"/>
            </w:pPr>
            <w:r>
              <w:rPr>
                <w:bCs w:val="0"/>
              </w:rPr>
              <w:t>Cell</w:t>
            </w:r>
            <w:r w:rsidRPr="00B93CA0">
              <w:rPr>
                <w:bCs w:val="0"/>
              </w:rPr>
              <w:t xml:space="preserve"> Number</w:t>
            </w:r>
          </w:p>
        </w:tc>
        <w:tc>
          <w:tcPr>
            <w:tcW w:w="7560" w:type="dxa"/>
            <w:tcBorders>
              <w:bottom w:val="single" w:sz="4" w:space="0" w:color="auto"/>
            </w:tcBorders>
            <w:shd w:val="clear" w:color="auto" w:fill="auto"/>
            <w:vAlign w:val="center"/>
          </w:tcPr>
          <w:p w14:paraId="75183461" w14:textId="77777777" w:rsidR="002F0CCC" w:rsidRPr="00550B01" w:rsidRDefault="002F0CCC" w:rsidP="002F0CCC">
            <w:pPr>
              <w:pStyle w:val="NormalArial"/>
            </w:pPr>
          </w:p>
        </w:tc>
      </w:tr>
      <w:tr w:rsidR="002F0CCC" w:rsidRPr="00625E5D" w14:paraId="4870E983" w14:textId="77777777" w:rsidTr="002F0CCC">
        <w:trPr>
          <w:trHeight w:val="422"/>
        </w:trPr>
        <w:tc>
          <w:tcPr>
            <w:tcW w:w="2880" w:type="dxa"/>
            <w:tcBorders>
              <w:bottom w:val="single" w:sz="4" w:space="0" w:color="auto"/>
            </w:tcBorders>
            <w:shd w:val="clear" w:color="auto" w:fill="FFFFFF"/>
            <w:vAlign w:val="center"/>
          </w:tcPr>
          <w:p w14:paraId="5D312711" w14:textId="05BB1953" w:rsidR="002F0CCC" w:rsidRPr="00F6614D" w:rsidRDefault="002F0CCC" w:rsidP="002F0CCC">
            <w:pPr>
              <w:pStyle w:val="Header"/>
            </w:pPr>
            <w:r>
              <w:rPr>
                <w:bCs w:val="0"/>
              </w:rPr>
              <w:t>Market Segment</w:t>
            </w:r>
          </w:p>
        </w:tc>
        <w:tc>
          <w:tcPr>
            <w:tcW w:w="7560" w:type="dxa"/>
            <w:tcBorders>
              <w:bottom w:val="single" w:sz="4" w:space="0" w:color="auto"/>
            </w:tcBorders>
            <w:shd w:val="clear" w:color="auto" w:fill="auto"/>
            <w:vAlign w:val="center"/>
          </w:tcPr>
          <w:p w14:paraId="41B4997B" w14:textId="1F81AA74" w:rsidR="002F0CCC" w:rsidRPr="00550B01" w:rsidRDefault="002F0CCC" w:rsidP="002F0CCC">
            <w:pPr>
              <w:pStyle w:val="NormalArial"/>
            </w:pPr>
            <w:proofErr w:type="gramStart"/>
            <w:r>
              <w:t>Investor Owned</w:t>
            </w:r>
            <w:proofErr w:type="gramEnd"/>
            <w:r>
              <w:t xml:space="preserve"> Utility</w:t>
            </w:r>
            <w:r w:rsidR="003505A9">
              <w:t xml:space="preserve"> (IOU)</w:t>
            </w:r>
          </w:p>
        </w:tc>
      </w:tr>
      <w:tr w:rsidR="002F0CCC" w:rsidRPr="00625E5D" w14:paraId="06DBF9C9" w14:textId="77777777" w:rsidTr="002F0CCC">
        <w:trPr>
          <w:trHeight w:val="98"/>
        </w:trPr>
        <w:tc>
          <w:tcPr>
            <w:tcW w:w="2880" w:type="dxa"/>
            <w:tcBorders>
              <w:bottom w:val="single" w:sz="4" w:space="0" w:color="auto"/>
            </w:tcBorders>
            <w:shd w:val="clear" w:color="auto" w:fill="FFFFFF"/>
            <w:vAlign w:val="center"/>
          </w:tcPr>
          <w:p w14:paraId="2F94C55A" w14:textId="77777777" w:rsidR="002F0CCC" w:rsidRPr="00F6614D" w:rsidRDefault="002F0CCC" w:rsidP="002F0CCC">
            <w:pPr>
              <w:pStyle w:val="Header"/>
            </w:pPr>
          </w:p>
        </w:tc>
        <w:tc>
          <w:tcPr>
            <w:tcW w:w="7560" w:type="dxa"/>
            <w:tcBorders>
              <w:bottom w:val="single" w:sz="4" w:space="0" w:color="auto"/>
            </w:tcBorders>
            <w:shd w:val="clear" w:color="auto" w:fill="auto"/>
            <w:vAlign w:val="center"/>
          </w:tcPr>
          <w:p w14:paraId="7963DB2B" w14:textId="77777777" w:rsidR="002F0CCC" w:rsidRPr="00550B01" w:rsidRDefault="002F0CCC" w:rsidP="002F0CCC">
            <w:pPr>
              <w:pStyle w:val="NormalArial"/>
            </w:pPr>
          </w:p>
        </w:tc>
      </w:tr>
      <w:tr w:rsidR="002F0CCC" w:rsidRPr="00625E5D" w14:paraId="3B04E603" w14:textId="77777777" w:rsidTr="002F0CCC">
        <w:trPr>
          <w:trHeight w:val="350"/>
        </w:trPr>
        <w:tc>
          <w:tcPr>
            <w:tcW w:w="10440" w:type="dxa"/>
            <w:gridSpan w:val="2"/>
            <w:tcBorders>
              <w:bottom w:val="single" w:sz="4" w:space="0" w:color="auto"/>
            </w:tcBorders>
            <w:shd w:val="clear" w:color="auto" w:fill="FFFFFF"/>
            <w:vAlign w:val="center"/>
          </w:tcPr>
          <w:p w14:paraId="0FDA0BD7" w14:textId="45BC9A30" w:rsidR="002F0CCC" w:rsidRPr="00550B01" w:rsidRDefault="002F0CCC" w:rsidP="002F0CCC">
            <w:pPr>
              <w:pStyle w:val="NormalArial"/>
              <w:jc w:val="center"/>
            </w:pPr>
            <w:r w:rsidRPr="007C199B">
              <w:rPr>
                <w:b/>
              </w:rPr>
              <w:t>Market Rules Staff Contact</w:t>
            </w:r>
          </w:p>
        </w:tc>
      </w:tr>
      <w:tr w:rsidR="002F0CCC" w:rsidRPr="00625E5D" w14:paraId="23197B87" w14:textId="77777777" w:rsidTr="00110970">
        <w:trPr>
          <w:trHeight w:val="518"/>
        </w:trPr>
        <w:tc>
          <w:tcPr>
            <w:tcW w:w="2880" w:type="dxa"/>
            <w:tcBorders>
              <w:bottom w:val="single" w:sz="4" w:space="0" w:color="auto"/>
            </w:tcBorders>
            <w:shd w:val="clear" w:color="auto" w:fill="FFFFFF"/>
            <w:vAlign w:val="center"/>
          </w:tcPr>
          <w:p w14:paraId="602A1C24" w14:textId="4962DF48" w:rsidR="002F0CCC" w:rsidRPr="00F6614D" w:rsidRDefault="002F0CCC" w:rsidP="002F0CCC">
            <w:pPr>
              <w:pStyle w:val="Header"/>
            </w:pPr>
            <w:r w:rsidRPr="007C199B">
              <w:t>Name</w:t>
            </w:r>
          </w:p>
        </w:tc>
        <w:tc>
          <w:tcPr>
            <w:tcW w:w="7560" w:type="dxa"/>
            <w:tcBorders>
              <w:bottom w:val="single" w:sz="4" w:space="0" w:color="auto"/>
            </w:tcBorders>
            <w:shd w:val="clear" w:color="auto" w:fill="auto"/>
            <w:vAlign w:val="center"/>
          </w:tcPr>
          <w:p w14:paraId="4A8673E9" w14:textId="711CBAD9" w:rsidR="002F0CCC" w:rsidRPr="00550B01" w:rsidRDefault="002F0CCC" w:rsidP="002F0CCC">
            <w:pPr>
              <w:pStyle w:val="NormalArial"/>
            </w:pPr>
            <w:r>
              <w:t>Erin Wasik-Gutierrez</w:t>
            </w:r>
          </w:p>
        </w:tc>
      </w:tr>
      <w:tr w:rsidR="002F0CCC" w:rsidRPr="00625E5D" w14:paraId="2BA65B9A" w14:textId="77777777" w:rsidTr="00110970">
        <w:trPr>
          <w:trHeight w:val="518"/>
        </w:trPr>
        <w:tc>
          <w:tcPr>
            <w:tcW w:w="2880" w:type="dxa"/>
            <w:tcBorders>
              <w:bottom w:val="single" w:sz="4" w:space="0" w:color="auto"/>
            </w:tcBorders>
            <w:shd w:val="clear" w:color="auto" w:fill="FFFFFF"/>
            <w:vAlign w:val="center"/>
          </w:tcPr>
          <w:p w14:paraId="035B19D6" w14:textId="76391409" w:rsidR="002F0CCC" w:rsidRPr="00F6614D" w:rsidRDefault="002F0CCC" w:rsidP="002F0CCC">
            <w:pPr>
              <w:pStyle w:val="Header"/>
            </w:pPr>
            <w:r w:rsidRPr="007C199B">
              <w:t>E-Mail Address</w:t>
            </w:r>
          </w:p>
        </w:tc>
        <w:tc>
          <w:tcPr>
            <w:tcW w:w="7560" w:type="dxa"/>
            <w:tcBorders>
              <w:bottom w:val="single" w:sz="4" w:space="0" w:color="auto"/>
            </w:tcBorders>
            <w:shd w:val="clear" w:color="auto" w:fill="auto"/>
            <w:vAlign w:val="center"/>
          </w:tcPr>
          <w:p w14:paraId="58FAE169" w14:textId="06C28B31" w:rsidR="002F0CCC" w:rsidRPr="00550B01" w:rsidRDefault="00A201EB" w:rsidP="002F0CCC">
            <w:pPr>
              <w:pStyle w:val="NormalArial"/>
            </w:pPr>
            <w:hyperlink r:id="rId35" w:history="1">
              <w:r w:rsidR="002F0CCC" w:rsidRPr="00762D38">
                <w:rPr>
                  <w:rStyle w:val="Hyperlink"/>
                </w:rPr>
                <w:t>Erin.Wasik-Gutierrez@ercot.com</w:t>
              </w:r>
            </w:hyperlink>
            <w:r w:rsidR="002F0CCC">
              <w:t xml:space="preserve"> </w:t>
            </w:r>
          </w:p>
        </w:tc>
      </w:tr>
      <w:tr w:rsidR="002F0CCC" w:rsidRPr="00625E5D" w14:paraId="547FE68B" w14:textId="77777777" w:rsidTr="002F0CCC">
        <w:trPr>
          <w:trHeight w:val="518"/>
        </w:trPr>
        <w:tc>
          <w:tcPr>
            <w:tcW w:w="2880" w:type="dxa"/>
            <w:tcBorders>
              <w:bottom w:val="single" w:sz="4" w:space="0" w:color="auto"/>
            </w:tcBorders>
            <w:shd w:val="clear" w:color="auto" w:fill="FFFFFF"/>
            <w:vAlign w:val="center"/>
          </w:tcPr>
          <w:p w14:paraId="523DC1D7" w14:textId="70629C42" w:rsidR="002F0CCC" w:rsidRPr="00F6614D" w:rsidRDefault="002F0CCC" w:rsidP="002F0CCC">
            <w:pPr>
              <w:pStyle w:val="Header"/>
            </w:pPr>
            <w:r w:rsidRPr="007C199B">
              <w:t>Phone Number</w:t>
            </w:r>
          </w:p>
        </w:tc>
        <w:tc>
          <w:tcPr>
            <w:tcW w:w="7560" w:type="dxa"/>
            <w:tcBorders>
              <w:bottom w:val="single" w:sz="4" w:space="0" w:color="auto"/>
            </w:tcBorders>
            <w:shd w:val="clear" w:color="auto" w:fill="auto"/>
            <w:vAlign w:val="center"/>
          </w:tcPr>
          <w:p w14:paraId="264231DE" w14:textId="1211786E" w:rsidR="002F0CCC" w:rsidRPr="00550B01" w:rsidRDefault="002F0CCC" w:rsidP="002F0CCC">
            <w:pPr>
              <w:pStyle w:val="NormalArial"/>
            </w:pPr>
            <w:r>
              <w:t>413-886-2474</w:t>
            </w:r>
          </w:p>
        </w:tc>
      </w:tr>
    </w:tbl>
    <w:p w14:paraId="2CA3D56A" w14:textId="77777777" w:rsidR="003505A9" w:rsidRDefault="003505A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560"/>
      </w:tblGrid>
      <w:tr w:rsidR="00791511" w14:paraId="068E6F8A" w14:textId="77777777" w:rsidTr="002F0CCC">
        <w:trPr>
          <w:cantSplit/>
          <w:trHeight w:val="432"/>
        </w:trPr>
        <w:tc>
          <w:tcPr>
            <w:tcW w:w="10440" w:type="dxa"/>
            <w:gridSpan w:val="2"/>
            <w:tcBorders>
              <w:top w:val="single" w:sz="4" w:space="0" w:color="auto"/>
            </w:tcBorders>
            <w:vAlign w:val="center"/>
          </w:tcPr>
          <w:p w14:paraId="24E52A24" w14:textId="77777777" w:rsidR="00791511" w:rsidRDefault="00791511" w:rsidP="00110970">
            <w:pPr>
              <w:pStyle w:val="NormalArial"/>
              <w:jc w:val="center"/>
            </w:pPr>
            <w:r>
              <w:rPr>
                <w:b/>
              </w:rPr>
              <w:t>Comments Received</w:t>
            </w:r>
          </w:p>
        </w:tc>
      </w:tr>
      <w:tr w:rsidR="00791511" w14:paraId="1435A927" w14:textId="77777777" w:rsidTr="00110970">
        <w:trPr>
          <w:cantSplit/>
          <w:trHeight w:val="432"/>
        </w:trPr>
        <w:tc>
          <w:tcPr>
            <w:tcW w:w="2880" w:type="dxa"/>
            <w:vAlign w:val="center"/>
          </w:tcPr>
          <w:p w14:paraId="2159A70C" w14:textId="77777777" w:rsidR="00791511" w:rsidRPr="009600A6" w:rsidRDefault="00791511" w:rsidP="00110970">
            <w:pPr>
              <w:pStyle w:val="NormalArial"/>
              <w:rPr>
                <w:b/>
                <w:bCs/>
              </w:rPr>
            </w:pPr>
            <w:r w:rsidRPr="009600A6">
              <w:rPr>
                <w:b/>
                <w:bCs/>
              </w:rPr>
              <w:t>Comment Author</w:t>
            </w:r>
          </w:p>
        </w:tc>
        <w:tc>
          <w:tcPr>
            <w:tcW w:w="7560" w:type="dxa"/>
            <w:vAlign w:val="center"/>
          </w:tcPr>
          <w:p w14:paraId="076A4DC1" w14:textId="77777777" w:rsidR="00791511" w:rsidRDefault="00791511" w:rsidP="00110970">
            <w:pPr>
              <w:pStyle w:val="NormalArial"/>
            </w:pPr>
            <w:r>
              <w:rPr>
                <w:b/>
              </w:rPr>
              <w:t>Comment Summary</w:t>
            </w:r>
          </w:p>
        </w:tc>
      </w:tr>
      <w:tr w:rsidR="00791511" w14:paraId="4BC56B5C" w14:textId="77777777" w:rsidTr="00110970">
        <w:trPr>
          <w:cantSplit/>
          <w:trHeight w:val="432"/>
        </w:trPr>
        <w:tc>
          <w:tcPr>
            <w:tcW w:w="2880" w:type="dxa"/>
            <w:tcBorders>
              <w:bottom w:val="single" w:sz="4" w:space="0" w:color="auto"/>
            </w:tcBorders>
            <w:vAlign w:val="center"/>
          </w:tcPr>
          <w:p w14:paraId="69A6EDF2" w14:textId="77777777" w:rsidR="00791511" w:rsidRPr="00451DFC" w:rsidRDefault="00791511" w:rsidP="00110970">
            <w:pPr>
              <w:pStyle w:val="NormalArial"/>
              <w:rPr>
                <w:bCs/>
              </w:rPr>
            </w:pPr>
            <w:r>
              <w:rPr>
                <w:bCs/>
              </w:rPr>
              <w:t>ROS 070723</w:t>
            </w:r>
          </w:p>
        </w:tc>
        <w:tc>
          <w:tcPr>
            <w:tcW w:w="7560" w:type="dxa"/>
            <w:tcBorders>
              <w:bottom w:val="single" w:sz="4" w:space="0" w:color="auto"/>
            </w:tcBorders>
            <w:vAlign w:val="center"/>
          </w:tcPr>
          <w:p w14:paraId="44034045" w14:textId="77777777" w:rsidR="00791511" w:rsidRDefault="00791511" w:rsidP="001B582A">
            <w:pPr>
              <w:pStyle w:val="NormalArial"/>
              <w:spacing w:before="120" w:after="120"/>
            </w:pPr>
            <w:r>
              <w:t>Requested PRS continue to table NPRR1180 for further review by the Planning Working Group (PLWG)</w:t>
            </w:r>
          </w:p>
        </w:tc>
      </w:tr>
      <w:tr w:rsidR="00791511" w14:paraId="0C668135" w14:textId="77777777" w:rsidTr="00110970">
        <w:trPr>
          <w:cantSplit/>
          <w:trHeight w:val="432"/>
        </w:trPr>
        <w:tc>
          <w:tcPr>
            <w:tcW w:w="2880" w:type="dxa"/>
            <w:tcBorders>
              <w:bottom w:val="single" w:sz="4" w:space="0" w:color="auto"/>
            </w:tcBorders>
            <w:vAlign w:val="center"/>
          </w:tcPr>
          <w:p w14:paraId="6FB48F85" w14:textId="77777777" w:rsidR="00791511" w:rsidRPr="00451DFC" w:rsidDel="00AB417A" w:rsidRDefault="00791511" w:rsidP="00110970">
            <w:pPr>
              <w:pStyle w:val="NormalArial"/>
              <w:rPr>
                <w:bCs/>
              </w:rPr>
            </w:pPr>
            <w:r>
              <w:rPr>
                <w:bCs/>
              </w:rPr>
              <w:t>AEP Texas and ETT 081523</w:t>
            </w:r>
          </w:p>
        </w:tc>
        <w:tc>
          <w:tcPr>
            <w:tcW w:w="7560" w:type="dxa"/>
            <w:tcBorders>
              <w:bottom w:val="single" w:sz="4" w:space="0" w:color="auto"/>
            </w:tcBorders>
            <w:vAlign w:val="center"/>
          </w:tcPr>
          <w:p w14:paraId="7CF2DF1E" w14:textId="77777777" w:rsidR="00791511" w:rsidRDefault="00791511" w:rsidP="001B582A">
            <w:pPr>
              <w:pStyle w:val="NormalArial"/>
              <w:spacing w:before="120" w:after="120"/>
            </w:pPr>
            <w:r>
              <w:t xml:space="preserve">Supported the inclusion of forecasted Load growth and proposed additional revisions requiring acceptance or endorsement to carry the same weight as it would if a project were justified by other needs </w:t>
            </w:r>
          </w:p>
        </w:tc>
      </w:tr>
      <w:tr w:rsidR="00791511" w14:paraId="63F2BD90" w14:textId="77777777" w:rsidTr="00110970">
        <w:trPr>
          <w:cantSplit/>
          <w:trHeight w:val="432"/>
        </w:trPr>
        <w:tc>
          <w:tcPr>
            <w:tcW w:w="2880" w:type="dxa"/>
            <w:tcBorders>
              <w:bottom w:val="single" w:sz="4" w:space="0" w:color="auto"/>
            </w:tcBorders>
            <w:vAlign w:val="center"/>
          </w:tcPr>
          <w:p w14:paraId="537772BE" w14:textId="77777777" w:rsidR="00791511" w:rsidRPr="00451DFC" w:rsidDel="00AB417A" w:rsidRDefault="00791511" w:rsidP="00110970">
            <w:pPr>
              <w:pStyle w:val="NormalArial"/>
              <w:rPr>
                <w:bCs/>
              </w:rPr>
            </w:pPr>
            <w:r>
              <w:rPr>
                <w:bCs/>
              </w:rPr>
              <w:t>ROS 110323</w:t>
            </w:r>
          </w:p>
        </w:tc>
        <w:tc>
          <w:tcPr>
            <w:tcW w:w="7560" w:type="dxa"/>
            <w:tcBorders>
              <w:bottom w:val="single" w:sz="4" w:space="0" w:color="auto"/>
            </w:tcBorders>
            <w:vAlign w:val="center"/>
          </w:tcPr>
          <w:p w14:paraId="2879CE79" w14:textId="384474F2" w:rsidR="00791511" w:rsidRDefault="00791511" w:rsidP="001B582A">
            <w:pPr>
              <w:pStyle w:val="NormalArial"/>
              <w:spacing w:before="120" w:after="120"/>
            </w:pPr>
            <w:r>
              <w:t xml:space="preserve">Endorsed NPRR1180 as amended by the 8/15/24 AEP </w:t>
            </w:r>
            <w:r w:rsidR="00CA088D">
              <w:t xml:space="preserve">Texas </w:t>
            </w:r>
            <w:r>
              <w:t>and ETT comments</w:t>
            </w:r>
          </w:p>
        </w:tc>
      </w:tr>
      <w:tr w:rsidR="00791511" w14:paraId="7E7A1DE9" w14:textId="77777777" w:rsidTr="00110970">
        <w:trPr>
          <w:cantSplit/>
          <w:trHeight w:val="432"/>
        </w:trPr>
        <w:tc>
          <w:tcPr>
            <w:tcW w:w="2880" w:type="dxa"/>
            <w:tcBorders>
              <w:bottom w:val="single" w:sz="4" w:space="0" w:color="auto"/>
            </w:tcBorders>
            <w:vAlign w:val="center"/>
          </w:tcPr>
          <w:p w14:paraId="725F33B2" w14:textId="77777777" w:rsidR="00791511" w:rsidRPr="00451DFC" w:rsidDel="00AB417A" w:rsidRDefault="00791511" w:rsidP="00110970">
            <w:pPr>
              <w:pStyle w:val="NormalArial"/>
              <w:rPr>
                <w:bCs/>
              </w:rPr>
            </w:pPr>
            <w:r>
              <w:rPr>
                <w:bCs/>
              </w:rPr>
              <w:t>ERCOT 121323</w:t>
            </w:r>
          </w:p>
        </w:tc>
        <w:tc>
          <w:tcPr>
            <w:tcW w:w="7560" w:type="dxa"/>
            <w:tcBorders>
              <w:bottom w:val="single" w:sz="4" w:space="0" w:color="auto"/>
            </w:tcBorders>
            <w:vAlign w:val="center"/>
          </w:tcPr>
          <w:p w14:paraId="494F3391" w14:textId="051598FB" w:rsidR="00791511" w:rsidRDefault="00791511" w:rsidP="001B582A">
            <w:pPr>
              <w:pStyle w:val="NormalArial"/>
              <w:spacing w:before="120" w:after="120"/>
            </w:pPr>
            <w:r>
              <w:t xml:space="preserve">Revised the </w:t>
            </w:r>
            <w:r w:rsidR="00CA088D">
              <w:t>8/15/24 AEP Texas and ETT comments</w:t>
            </w:r>
            <w:r>
              <w:t xml:space="preserve"> to provide that ERCOT will not issue an endorsement of any project that is proposed by a TSP based on Load values that are not supported by interconnection agreements or other quantifiable evidence of Load growth</w:t>
            </w:r>
          </w:p>
        </w:tc>
      </w:tr>
      <w:tr w:rsidR="00791511" w14:paraId="7B6AAB68" w14:textId="77777777" w:rsidTr="00110970">
        <w:trPr>
          <w:cantSplit/>
          <w:trHeight w:val="432"/>
        </w:trPr>
        <w:tc>
          <w:tcPr>
            <w:tcW w:w="2880" w:type="dxa"/>
            <w:tcBorders>
              <w:bottom w:val="single" w:sz="4" w:space="0" w:color="auto"/>
            </w:tcBorders>
            <w:vAlign w:val="center"/>
          </w:tcPr>
          <w:p w14:paraId="2DDA647D" w14:textId="77777777" w:rsidR="00791511" w:rsidRPr="00451DFC" w:rsidDel="00AB417A" w:rsidRDefault="00791511" w:rsidP="00110970">
            <w:pPr>
              <w:pStyle w:val="NormalArial"/>
              <w:rPr>
                <w:bCs/>
              </w:rPr>
            </w:pPr>
            <w:r>
              <w:rPr>
                <w:bCs/>
              </w:rPr>
              <w:t>ERCOT 071524</w:t>
            </w:r>
          </w:p>
        </w:tc>
        <w:tc>
          <w:tcPr>
            <w:tcW w:w="7560" w:type="dxa"/>
            <w:tcBorders>
              <w:bottom w:val="single" w:sz="4" w:space="0" w:color="auto"/>
            </w:tcBorders>
            <w:vAlign w:val="center"/>
          </w:tcPr>
          <w:p w14:paraId="2E4DD82B" w14:textId="375E5621" w:rsidR="00791511" w:rsidRDefault="00CA088D" w:rsidP="001B582A">
            <w:pPr>
              <w:pStyle w:val="NormalArial"/>
              <w:spacing w:before="120" w:after="120"/>
            </w:pPr>
            <w:r>
              <w:t>Revised</w:t>
            </w:r>
            <w:r w:rsidR="00791511">
              <w:t xml:space="preserve"> the 12/13/23 ERCOT comments to ensure that transmission needs identified by ERCOT are based on evidence of Load that meets a minimum threshold of facial credibility </w:t>
            </w:r>
          </w:p>
        </w:tc>
      </w:tr>
      <w:tr w:rsidR="00791511" w14:paraId="278B8BB0" w14:textId="77777777" w:rsidTr="00D3199F">
        <w:trPr>
          <w:cantSplit/>
          <w:trHeight w:val="432"/>
        </w:trPr>
        <w:tc>
          <w:tcPr>
            <w:tcW w:w="2880" w:type="dxa"/>
            <w:vAlign w:val="center"/>
          </w:tcPr>
          <w:p w14:paraId="463EA10D" w14:textId="77777777" w:rsidR="00791511" w:rsidRPr="00451DFC" w:rsidDel="00AB417A" w:rsidRDefault="00791511" w:rsidP="00110970">
            <w:pPr>
              <w:pStyle w:val="NormalArial"/>
              <w:rPr>
                <w:bCs/>
              </w:rPr>
            </w:pPr>
            <w:r>
              <w:rPr>
                <w:bCs/>
              </w:rPr>
              <w:t>ERCOT 082824</w:t>
            </w:r>
          </w:p>
        </w:tc>
        <w:tc>
          <w:tcPr>
            <w:tcW w:w="7560" w:type="dxa"/>
            <w:vAlign w:val="center"/>
          </w:tcPr>
          <w:p w14:paraId="6BB55BB1" w14:textId="77777777" w:rsidR="00791511" w:rsidRDefault="00791511" w:rsidP="001B582A">
            <w:pPr>
              <w:pStyle w:val="NormalArial"/>
              <w:spacing w:before="120" w:after="120"/>
            </w:pPr>
            <w:r>
              <w:t>Replaced various instances of the term “Load” with the uncapitalized term “load”</w:t>
            </w:r>
          </w:p>
        </w:tc>
      </w:tr>
      <w:tr w:rsidR="00D3199F" w14:paraId="3406F6CF" w14:textId="77777777" w:rsidTr="00D8526B">
        <w:trPr>
          <w:cantSplit/>
          <w:trHeight w:val="432"/>
        </w:trPr>
        <w:tc>
          <w:tcPr>
            <w:tcW w:w="2880" w:type="dxa"/>
            <w:vAlign w:val="center"/>
          </w:tcPr>
          <w:p w14:paraId="2FECD79B" w14:textId="3E860D82" w:rsidR="00D3199F" w:rsidRDefault="00D3199F" w:rsidP="00110970">
            <w:pPr>
              <w:pStyle w:val="NormalArial"/>
              <w:rPr>
                <w:bCs/>
              </w:rPr>
            </w:pPr>
            <w:r>
              <w:rPr>
                <w:bCs/>
              </w:rPr>
              <w:t>ERCOT 101624</w:t>
            </w:r>
          </w:p>
        </w:tc>
        <w:tc>
          <w:tcPr>
            <w:tcW w:w="7560" w:type="dxa"/>
            <w:vAlign w:val="center"/>
          </w:tcPr>
          <w:p w14:paraId="2C181C6B" w14:textId="6D120344" w:rsidR="00D3199F" w:rsidRDefault="00D3199F" w:rsidP="001B582A">
            <w:pPr>
              <w:pStyle w:val="NormalArial"/>
              <w:spacing w:before="120" w:after="120"/>
            </w:pPr>
            <w:r>
              <w:t>Provided additional detail to support the 10/16/24 Impact Analysis</w:t>
            </w:r>
          </w:p>
        </w:tc>
      </w:tr>
      <w:tr w:rsidR="00D8526B" w14:paraId="4EE176EC" w14:textId="77777777" w:rsidTr="00110970">
        <w:trPr>
          <w:cantSplit/>
          <w:trHeight w:val="432"/>
        </w:trPr>
        <w:tc>
          <w:tcPr>
            <w:tcW w:w="2880" w:type="dxa"/>
            <w:tcBorders>
              <w:bottom w:val="single" w:sz="4" w:space="0" w:color="auto"/>
            </w:tcBorders>
            <w:vAlign w:val="center"/>
          </w:tcPr>
          <w:p w14:paraId="39154FDE" w14:textId="1E8A7ACF" w:rsidR="00D8526B" w:rsidRDefault="001847B6" w:rsidP="00110970">
            <w:pPr>
              <w:pStyle w:val="NormalArial"/>
              <w:rPr>
                <w:bCs/>
              </w:rPr>
            </w:pPr>
            <w:r>
              <w:rPr>
                <w:bCs/>
              </w:rPr>
              <w:lastRenderedPageBreak/>
              <w:t>TCPA 102924</w:t>
            </w:r>
          </w:p>
        </w:tc>
        <w:tc>
          <w:tcPr>
            <w:tcW w:w="7560" w:type="dxa"/>
            <w:tcBorders>
              <w:bottom w:val="single" w:sz="4" w:space="0" w:color="auto"/>
            </w:tcBorders>
            <w:vAlign w:val="center"/>
          </w:tcPr>
          <w:p w14:paraId="01A5C0C8" w14:textId="180978FB" w:rsidR="00D8526B" w:rsidRDefault="001847B6" w:rsidP="001B582A">
            <w:pPr>
              <w:pStyle w:val="NormalArial"/>
              <w:spacing w:before="120" w:after="120"/>
            </w:pPr>
            <w:r>
              <w:t xml:space="preserve">Requested NPRR1180 be tabled so stakeholders can work to develop a more standardized process for qualifying load for inclusion in planning studies </w:t>
            </w:r>
          </w:p>
        </w:tc>
      </w:tr>
    </w:tbl>
    <w:p w14:paraId="40754F1C" w14:textId="5AD05EA5" w:rsidR="00505E53" w:rsidRDefault="00505E53" w:rsidP="00791511">
      <w:pPr>
        <w:pStyle w:val="NormalWeb"/>
        <w:spacing w:before="0" w:beforeAutospacing="0" w:after="0" w:afterAutospacing="0"/>
        <w:rPr>
          <w:rFonts w:ascii="Arial" w:hAnsi="Arial" w:cs="Arial"/>
          <w:color w:val="242424"/>
          <w:shd w:val="clear" w:color="auto" w:fill="FFFFFF"/>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2C8F" w:rsidRPr="001B6509" w14:paraId="464CF522" w14:textId="77777777" w:rsidTr="00F31DA3">
        <w:trPr>
          <w:trHeight w:val="350"/>
        </w:trPr>
        <w:tc>
          <w:tcPr>
            <w:tcW w:w="10440" w:type="dxa"/>
            <w:tcBorders>
              <w:bottom w:val="single" w:sz="4" w:space="0" w:color="auto"/>
            </w:tcBorders>
            <w:shd w:val="clear" w:color="auto" w:fill="FFFFFF"/>
            <w:vAlign w:val="center"/>
          </w:tcPr>
          <w:bookmarkEnd w:id="0"/>
          <w:p w14:paraId="24AE1AF5" w14:textId="77777777" w:rsidR="00762C8F" w:rsidRPr="001B6509" w:rsidRDefault="00762C8F" w:rsidP="00F31DA3">
            <w:pPr>
              <w:tabs>
                <w:tab w:val="center" w:pos="4320"/>
                <w:tab w:val="right" w:pos="8640"/>
              </w:tabs>
              <w:jc w:val="center"/>
              <w:rPr>
                <w:rFonts w:ascii="Arial" w:hAnsi="Arial"/>
                <w:b/>
                <w:bCs/>
              </w:rPr>
            </w:pPr>
            <w:r w:rsidRPr="001B6509">
              <w:rPr>
                <w:rFonts w:ascii="Arial" w:hAnsi="Arial"/>
                <w:b/>
                <w:bCs/>
              </w:rPr>
              <w:t>Market Rules Notes</w:t>
            </w:r>
          </w:p>
        </w:tc>
      </w:tr>
    </w:tbl>
    <w:p w14:paraId="4CFE96E1" w14:textId="77777777" w:rsidR="00762C8F" w:rsidRDefault="00762C8F" w:rsidP="00635101">
      <w:pPr>
        <w:tabs>
          <w:tab w:val="num" w:pos="0"/>
        </w:tabs>
        <w:spacing w:before="240" w:after="120"/>
        <w:rPr>
          <w:rFonts w:ascii="Arial" w:hAnsi="Arial" w:cs="Arial"/>
        </w:rPr>
      </w:pPr>
      <w:r>
        <w:rPr>
          <w:rFonts w:ascii="Arial" w:hAnsi="Arial" w:cs="Arial"/>
        </w:rPr>
        <w:t>Please note that the following NPRR(s) also propose revisions to the following section(s):</w:t>
      </w:r>
    </w:p>
    <w:p w14:paraId="5DEF0948" w14:textId="6FF32242" w:rsidR="00762C8F" w:rsidRDefault="00762C8F" w:rsidP="00762C8F">
      <w:pPr>
        <w:numPr>
          <w:ilvl w:val="0"/>
          <w:numId w:val="10"/>
        </w:numPr>
        <w:rPr>
          <w:rFonts w:ascii="Arial" w:hAnsi="Arial" w:cs="Arial"/>
        </w:rPr>
      </w:pPr>
      <w:r>
        <w:rPr>
          <w:rFonts w:ascii="Arial" w:hAnsi="Arial" w:cs="Arial"/>
        </w:rPr>
        <w:t>NPRR956, Designation of Providers of Transmission Additions</w:t>
      </w:r>
    </w:p>
    <w:p w14:paraId="3643FD4D" w14:textId="7C522613" w:rsidR="00762C8F" w:rsidRDefault="00762C8F" w:rsidP="00762C8F">
      <w:pPr>
        <w:numPr>
          <w:ilvl w:val="1"/>
          <w:numId w:val="10"/>
        </w:numPr>
        <w:rPr>
          <w:rFonts w:ascii="Arial" w:hAnsi="Arial" w:cs="Arial"/>
        </w:rPr>
      </w:pPr>
      <w:r>
        <w:rPr>
          <w:rFonts w:ascii="Arial" w:hAnsi="Arial" w:cs="Arial"/>
        </w:rPr>
        <w:t>Section 3.11.4.1</w:t>
      </w:r>
    </w:p>
    <w:p w14:paraId="386B6D2F" w14:textId="2AACA628" w:rsidR="00762C8F" w:rsidRDefault="00762C8F" w:rsidP="00635101">
      <w:pPr>
        <w:numPr>
          <w:ilvl w:val="1"/>
          <w:numId w:val="10"/>
        </w:numPr>
        <w:spacing w:after="240"/>
      </w:pPr>
      <w:r w:rsidRPr="00635101">
        <w:rPr>
          <w:rFonts w:ascii="Arial" w:hAnsi="Arial" w:cs="Arial"/>
        </w:rPr>
        <w:t>Section 3.11.4.9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7B8A936" w14:textId="77777777">
        <w:trPr>
          <w:trHeight w:val="350"/>
        </w:trPr>
        <w:tc>
          <w:tcPr>
            <w:tcW w:w="10440" w:type="dxa"/>
            <w:tcBorders>
              <w:bottom w:val="single" w:sz="4" w:space="0" w:color="auto"/>
            </w:tcBorders>
            <w:shd w:val="clear" w:color="auto" w:fill="FFFFFF"/>
            <w:vAlign w:val="center"/>
          </w:tcPr>
          <w:p w14:paraId="161AA856" w14:textId="77777777" w:rsidR="00152993" w:rsidRDefault="00152993">
            <w:pPr>
              <w:pStyle w:val="Header"/>
              <w:jc w:val="center"/>
            </w:pPr>
            <w:r>
              <w:t>Revised Proposed Protocol Language</w:t>
            </w:r>
          </w:p>
        </w:tc>
      </w:tr>
    </w:tbl>
    <w:p w14:paraId="23D4B7B8" w14:textId="0B25CAB6" w:rsidR="00CC0E4E" w:rsidRPr="00CC0E4E" w:rsidRDefault="00CC0E4E" w:rsidP="00CC0E4E">
      <w:pPr>
        <w:keepNext/>
        <w:tabs>
          <w:tab w:val="left" w:pos="1080"/>
        </w:tabs>
        <w:spacing w:before="240" w:after="240"/>
        <w:ind w:left="1080" w:hanging="1080"/>
        <w:outlineLvl w:val="2"/>
        <w:rPr>
          <w:b/>
          <w:bCs/>
          <w:iCs/>
        </w:rPr>
      </w:pPr>
      <w:bookmarkStart w:id="1" w:name="_Toc400526180"/>
      <w:bookmarkStart w:id="2" w:name="_Toc405534498"/>
      <w:bookmarkStart w:id="3" w:name="_Toc406570511"/>
      <w:bookmarkStart w:id="4" w:name="_Toc410910663"/>
      <w:bookmarkStart w:id="5" w:name="_Toc411841091"/>
      <w:bookmarkStart w:id="6" w:name="_Toc422147053"/>
      <w:bookmarkStart w:id="7" w:name="_Toc433020649"/>
      <w:bookmarkStart w:id="8" w:name="_Toc437262090"/>
      <w:bookmarkStart w:id="9" w:name="_Toc478375267"/>
      <w:bookmarkStart w:id="10" w:name="_Toc125014713"/>
      <w:r w:rsidRPr="00CC0E4E">
        <w:rPr>
          <w:b/>
          <w:bCs/>
          <w:iCs/>
        </w:rPr>
        <w:t>2.1</w:t>
      </w:r>
      <w:r w:rsidRPr="00CC0E4E">
        <w:rPr>
          <w:b/>
          <w:bCs/>
          <w:iCs/>
        </w:rPr>
        <w:tab/>
        <w:t>DEFINITIONS</w:t>
      </w:r>
    </w:p>
    <w:p w14:paraId="5F9E107D" w14:textId="3490AF75" w:rsidR="00CC0E4E" w:rsidRPr="008E1F7B" w:rsidRDefault="00CC0E4E" w:rsidP="008E1F7B">
      <w:pPr>
        <w:pStyle w:val="BodyText"/>
        <w:spacing w:before="240" w:after="240"/>
        <w:rPr>
          <w:ins w:id="11" w:author="ERCOT 071524" w:date="2024-06-28T10:36:00Z"/>
          <w:iCs/>
        </w:rPr>
      </w:pPr>
      <w:bookmarkStart w:id="12" w:name="_Hlk171620542"/>
      <w:bookmarkStart w:id="13" w:name="_Hlk171927874"/>
      <w:ins w:id="14" w:author="ERCOT 071524" w:date="2024-06-28T10:36:00Z">
        <w:r w:rsidRPr="008E1F7B">
          <w:rPr>
            <w:b/>
            <w:bCs/>
            <w:iCs/>
          </w:rPr>
          <w:t>Substantiated Load</w:t>
        </w:r>
      </w:ins>
    </w:p>
    <w:p w14:paraId="4DEB7163" w14:textId="01303B08" w:rsidR="00CC0E4E" w:rsidRPr="00CC0E4E" w:rsidRDefault="00CC0E4E" w:rsidP="008E1F7B">
      <w:pPr>
        <w:keepNext/>
        <w:tabs>
          <w:tab w:val="left" w:pos="360"/>
        </w:tabs>
        <w:spacing w:after="240"/>
        <w:ind w:left="360" w:hanging="360"/>
        <w:outlineLvl w:val="2"/>
        <w:rPr>
          <w:ins w:id="15" w:author="ERCOT 071524" w:date="2024-06-28T10:36:00Z"/>
          <w:iCs/>
        </w:rPr>
      </w:pPr>
      <w:ins w:id="16" w:author="ERCOT 071524" w:date="2024-06-28T10:36:00Z">
        <w:r w:rsidRPr="00CC0E4E">
          <w:rPr>
            <w:iCs/>
          </w:rPr>
          <w:t>Load</w:t>
        </w:r>
        <w:r>
          <w:rPr>
            <w:iCs/>
          </w:rPr>
          <w:t xml:space="preserve"> </w:t>
        </w:r>
        <w:bookmarkStart w:id="17" w:name="_Hlk170498625"/>
        <w:r>
          <w:rPr>
            <w:iCs/>
          </w:rPr>
          <w:t>submitted by a TDSP for planning purposes</w:t>
        </w:r>
        <w:r w:rsidRPr="00CC0E4E">
          <w:rPr>
            <w:iCs/>
          </w:rPr>
          <w:t xml:space="preserve"> that is substantiated by any of the following:</w:t>
        </w:r>
      </w:ins>
    </w:p>
    <w:p w14:paraId="5C69C4F8" w14:textId="01E1F333" w:rsidR="00CC0E4E" w:rsidRPr="00CC0E4E" w:rsidRDefault="00903E67" w:rsidP="00CC0E4E">
      <w:pPr>
        <w:pStyle w:val="BodyTextNumbered"/>
        <w:rPr>
          <w:ins w:id="18" w:author="ERCOT 071524" w:date="2024-06-28T10:36:00Z"/>
        </w:rPr>
      </w:pPr>
      <w:r>
        <w:tab/>
      </w:r>
      <w:ins w:id="19" w:author="ERCOT 071524" w:date="2024-07-12T15:19:00Z">
        <w:r w:rsidR="00625021">
          <w:t>(a)</w:t>
        </w:r>
      </w:ins>
      <w:ins w:id="20" w:author="ERCOT 071524" w:date="2024-06-28T10:36:00Z">
        <w:r w:rsidR="00CC0E4E" w:rsidRPr="00CC0E4E">
          <w:tab/>
          <w:t>An executed interconnection or other agreement;</w:t>
        </w:r>
      </w:ins>
    </w:p>
    <w:p w14:paraId="60B64E69" w14:textId="671CB783" w:rsidR="00CC0E4E" w:rsidRPr="00CC0E4E" w:rsidRDefault="00625021" w:rsidP="00625021">
      <w:pPr>
        <w:pStyle w:val="BodyTextNumbered"/>
        <w:ind w:left="1440"/>
        <w:rPr>
          <w:ins w:id="21" w:author="ERCOT 071524" w:date="2024-06-28T10:36:00Z"/>
        </w:rPr>
      </w:pPr>
      <w:ins w:id="22" w:author="ERCOT 071524" w:date="2024-07-12T15:20:00Z">
        <w:r>
          <w:t>(b)</w:t>
        </w:r>
      </w:ins>
      <w:ins w:id="23" w:author="ERCOT 071524" w:date="2024-07-15T09:16:00Z">
        <w:r w:rsidR="00903E67">
          <w:tab/>
        </w:r>
      </w:ins>
      <w:ins w:id="24" w:author="ERCOT 071524" w:date="2024-06-28T10:36:00Z">
        <w:r w:rsidR="00CC0E4E" w:rsidRPr="00CC0E4E">
          <w:t xml:space="preserve">An independent third-party </w:t>
        </w:r>
      </w:ins>
      <w:ins w:id="25" w:author="ERCOT 082824" w:date="2024-08-27T23:12:00Z">
        <w:r w:rsidR="00C86DEC">
          <w:t>l</w:t>
        </w:r>
      </w:ins>
      <w:ins w:id="26" w:author="ERCOT 071524" w:date="2024-06-28T10:36:00Z">
        <w:del w:id="27" w:author="ERCOT 082824" w:date="2024-08-27T23:12:00Z">
          <w:r w:rsidR="00CC0E4E" w:rsidRPr="00CC0E4E" w:rsidDel="00C86DEC">
            <w:delText>L</w:delText>
          </w:r>
        </w:del>
        <w:r w:rsidR="00CC0E4E" w:rsidRPr="00CC0E4E">
          <w:t xml:space="preserve">oad forecast </w:t>
        </w:r>
        <w:r w:rsidR="00CC0E4E">
          <w:t xml:space="preserve">that has been </w:t>
        </w:r>
        <w:r w:rsidR="00CC0E4E" w:rsidRPr="00CC0E4E">
          <w:t xml:space="preserve">deemed credible by ERCOT </w:t>
        </w:r>
        <w:r w:rsidR="00CC0E4E">
          <w:t xml:space="preserve">and that </w:t>
        </w:r>
        <w:r w:rsidR="00CC0E4E" w:rsidRPr="00CC0E4E">
          <w:t xml:space="preserve">may include </w:t>
        </w:r>
      </w:ins>
      <w:ins w:id="28" w:author="ERCOT 082824" w:date="2024-08-27T23:12:00Z">
        <w:r w:rsidR="00C86DEC">
          <w:t>l</w:t>
        </w:r>
      </w:ins>
      <w:ins w:id="29" w:author="ERCOT 071524" w:date="2024-06-28T10:36:00Z">
        <w:del w:id="30" w:author="ERCOT 082824" w:date="2024-08-27T23:12:00Z">
          <w:r w:rsidR="00CC0E4E" w:rsidRPr="00CC0E4E" w:rsidDel="00C86DEC">
            <w:delText>L</w:delText>
          </w:r>
        </w:del>
        <w:r w:rsidR="00CC0E4E" w:rsidRPr="00CC0E4E">
          <w:t>oad for which a TDSP has yet to sign an interconnection agreement;</w:t>
        </w:r>
      </w:ins>
      <w:ins w:id="31" w:author="ERCOT 071524" w:date="2024-06-28T20:24:00Z">
        <w:r w:rsidR="00B93857">
          <w:t xml:space="preserve"> or</w:t>
        </w:r>
      </w:ins>
    </w:p>
    <w:p w14:paraId="2BC98005" w14:textId="64F45881" w:rsidR="008E1F7B" w:rsidRDefault="00625021" w:rsidP="008E1F7B">
      <w:pPr>
        <w:pStyle w:val="BodyTextNumbered"/>
        <w:ind w:left="1440"/>
      </w:pPr>
      <w:ins w:id="32" w:author="ERCOT 071524" w:date="2024-07-12T15:20:00Z">
        <w:r>
          <w:t>(c)</w:t>
        </w:r>
      </w:ins>
      <w:ins w:id="33" w:author="ERCOT 071524" w:date="2024-06-28T10:36:00Z">
        <w:r w:rsidR="00CC0E4E" w:rsidRPr="00CC0E4E">
          <w:tab/>
          <w:t xml:space="preserve">A letter from a TDSP officer attesting to such </w:t>
        </w:r>
      </w:ins>
      <w:ins w:id="34" w:author="ERCOT 082824" w:date="2024-08-27T23:14:00Z">
        <w:r w:rsidR="00C86DEC">
          <w:t>l</w:t>
        </w:r>
      </w:ins>
      <w:ins w:id="35" w:author="ERCOT 071524" w:date="2024-06-28T10:36:00Z">
        <w:del w:id="36" w:author="ERCOT 082824" w:date="2024-08-27T23:14:00Z">
          <w:r w:rsidR="00CC0E4E" w:rsidRPr="00CC0E4E" w:rsidDel="00C86DEC">
            <w:delText>L</w:delText>
          </w:r>
        </w:del>
        <w:r w:rsidR="00CC0E4E" w:rsidRPr="00CC0E4E">
          <w:t xml:space="preserve">oad, which may include </w:t>
        </w:r>
      </w:ins>
      <w:ins w:id="37" w:author="ERCOT 082824" w:date="2024-08-27T23:15:00Z">
        <w:r w:rsidR="00C86DEC">
          <w:t>l</w:t>
        </w:r>
      </w:ins>
      <w:ins w:id="38" w:author="ERCOT 071524" w:date="2024-06-28T10:36:00Z">
        <w:del w:id="39" w:author="ERCOT 082824" w:date="2024-08-27T23:15:00Z">
          <w:r w:rsidR="00CC0E4E" w:rsidRPr="00CC0E4E" w:rsidDel="00C86DEC">
            <w:delText>L</w:delText>
          </w:r>
        </w:del>
        <w:r w:rsidR="00CC0E4E" w:rsidRPr="00CC0E4E">
          <w:t>oad for which a TDSP has yet to sign an interconnection agreement.</w:t>
        </w:r>
      </w:ins>
      <w:bookmarkEnd w:id="12"/>
      <w:bookmarkEnd w:id="17"/>
    </w:p>
    <w:p w14:paraId="6708FFBB" w14:textId="64FF28B4" w:rsidR="00CC0E4E" w:rsidRPr="008E1F7B" w:rsidRDefault="00CC0E4E" w:rsidP="008E1F7B">
      <w:pPr>
        <w:pStyle w:val="BodyTextNumbered"/>
        <w:spacing w:before="120"/>
        <w:rPr>
          <w:ins w:id="40" w:author="ERCOT 071524" w:date="2024-06-28T10:36:00Z"/>
          <w:iCs w:val="0"/>
        </w:rPr>
      </w:pPr>
      <w:ins w:id="41" w:author="ERCOT 071524" w:date="2024-06-28T10:41:00Z">
        <w:r w:rsidRPr="008E1F7B">
          <w:rPr>
            <w:b/>
            <w:bCs/>
            <w:iCs w:val="0"/>
          </w:rPr>
          <w:t>Uns</w:t>
        </w:r>
      </w:ins>
      <w:ins w:id="42" w:author="ERCOT 071524" w:date="2024-06-28T10:36:00Z">
        <w:r w:rsidRPr="008E1F7B">
          <w:rPr>
            <w:b/>
            <w:bCs/>
            <w:iCs w:val="0"/>
          </w:rPr>
          <w:t>ubstantiated Load</w:t>
        </w:r>
      </w:ins>
    </w:p>
    <w:p w14:paraId="51A612B4" w14:textId="15618316" w:rsidR="00CC0E4E" w:rsidRDefault="00CC0E4E" w:rsidP="008E1F7B">
      <w:pPr>
        <w:keepNext/>
        <w:tabs>
          <w:tab w:val="left" w:pos="720"/>
        </w:tabs>
        <w:spacing w:after="240"/>
        <w:ind w:left="720" w:hanging="720"/>
        <w:outlineLvl w:val="2"/>
      </w:pPr>
      <w:ins w:id="43" w:author="ERCOT 071524" w:date="2024-06-28T10:36:00Z">
        <w:r w:rsidRPr="00CC0E4E">
          <w:rPr>
            <w:iCs/>
          </w:rPr>
          <w:t>Load</w:t>
        </w:r>
        <w:r>
          <w:rPr>
            <w:iCs/>
          </w:rPr>
          <w:t xml:space="preserve"> submitted by a TDSP for planning purposes</w:t>
        </w:r>
        <w:r w:rsidRPr="00CC0E4E">
          <w:rPr>
            <w:iCs/>
          </w:rPr>
          <w:t xml:space="preserve"> that is </w:t>
        </w:r>
      </w:ins>
      <w:ins w:id="44" w:author="ERCOT 071524" w:date="2024-06-28T10:41:00Z">
        <w:r>
          <w:rPr>
            <w:iCs/>
          </w:rPr>
          <w:t>not Substantiated Load.</w:t>
        </w:r>
      </w:ins>
    </w:p>
    <w:bookmarkEnd w:id="13"/>
    <w:p w14:paraId="22403869" w14:textId="53737326" w:rsidR="0019047C" w:rsidRDefault="0019047C" w:rsidP="0019047C">
      <w:pPr>
        <w:keepNext/>
        <w:tabs>
          <w:tab w:val="left" w:pos="1080"/>
        </w:tabs>
        <w:spacing w:before="240" w:after="240"/>
        <w:ind w:left="1080" w:hanging="1080"/>
        <w:outlineLvl w:val="2"/>
        <w:rPr>
          <w:b/>
          <w:bCs/>
          <w:i/>
        </w:rPr>
      </w:pPr>
      <w:r>
        <w:rPr>
          <w:b/>
          <w:bCs/>
          <w:i/>
        </w:rPr>
        <w:t>3.11.4</w:t>
      </w:r>
      <w:r>
        <w:rPr>
          <w:b/>
          <w:bCs/>
          <w:i/>
        </w:rPr>
        <w:tab/>
        <w:t>Regional Planning Group Project Review Process</w:t>
      </w:r>
      <w:bookmarkEnd w:id="1"/>
      <w:bookmarkEnd w:id="2"/>
      <w:bookmarkEnd w:id="3"/>
      <w:bookmarkEnd w:id="4"/>
      <w:bookmarkEnd w:id="5"/>
      <w:bookmarkEnd w:id="6"/>
      <w:bookmarkEnd w:id="7"/>
      <w:bookmarkEnd w:id="8"/>
      <w:bookmarkEnd w:id="9"/>
      <w:bookmarkEnd w:id="10"/>
    </w:p>
    <w:p w14:paraId="14C0EC0A" w14:textId="77777777" w:rsidR="0019047C" w:rsidRPr="00AE0E6D" w:rsidRDefault="0019047C" w:rsidP="0019047C">
      <w:pPr>
        <w:pStyle w:val="H4"/>
        <w:rPr>
          <w:b w:val="0"/>
        </w:rPr>
      </w:pPr>
      <w:bookmarkStart w:id="45" w:name="_Toc245029195"/>
      <w:bookmarkStart w:id="46" w:name="_Toc400526181"/>
      <w:bookmarkStart w:id="47" w:name="_Toc405534499"/>
      <w:bookmarkStart w:id="48" w:name="_Toc406570512"/>
      <w:bookmarkStart w:id="49" w:name="_Toc410910664"/>
      <w:bookmarkStart w:id="50" w:name="_Toc411841092"/>
      <w:bookmarkStart w:id="51" w:name="_Toc422147054"/>
      <w:bookmarkStart w:id="52" w:name="_Toc433020650"/>
      <w:bookmarkStart w:id="53" w:name="_Toc437262091"/>
      <w:bookmarkStart w:id="54" w:name="_Toc478375268"/>
      <w:bookmarkStart w:id="55" w:name="_Toc125014714"/>
      <w:commentRangeStart w:id="56"/>
      <w:r w:rsidRPr="00AE0E6D">
        <w:t>3.11.4.1</w:t>
      </w:r>
      <w:commentRangeEnd w:id="56"/>
      <w:r w:rsidR="0072112B">
        <w:rPr>
          <w:rStyle w:val="CommentReference"/>
          <w:b w:val="0"/>
          <w:bCs w:val="0"/>
          <w:snapToGrid/>
        </w:rPr>
        <w:commentReference w:id="56"/>
      </w:r>
      <w:r w:rsidRPr="00AE0E6D">
        <w:tab/>
        <w:t>Project Submission</w:t>
      </w:r>
      <w:bookmarkEnd w:id="45"/>
      <w:bookmarkEnd w:id="46"/>
      <w:bookmarkEnd w:id="47"/>
      <w:bookmarkEnd w:id="48"/>
      <w:bookmarkEnd w:id="49"/>
      <w:bookmarkEnd w:id="50"/>
      <w:bookmarkEnd w:id="51"/>
      <w:bookmarkEnd w:id="52"/>
      <w:bookmarkEnd w:id="53"/>
      <w:bookmarkEnd w:id="54"/>
      <w:bookmarkEnd w:id="55"/>
    </w:p>
    <w:p w14:paraId="482BF195" w14:textId="77777777" w:rsidR="0019047C" w:rsidRPr="00350910" w:rsidRDefault="0019047C" w:rsidP="0019047C">
      <w:pPr>
        <w:pStyle w:val="BodyTextNumbered"/>
      </w:pPr>
      <w:r>
        <w:t>(1)</w:t>
      </w:r>
      <w:r>
        <w:tab/>
      </w:r>
      <w:r w:rsidRPr="00350910">
        <w:t>Any stakeholder may initiate a</w:t>
      </w:r>
      <w:r>
        <w:t>n</w:t>
      </w:r>
      <w:r w:rsidRPr="00350910">
        <w:t xml:space="preserve"> </w:t>
      </w:r>
      <w:r>
        <w:t>RPG</w:t>
      </w:r>
      <w:r w:rsidRPr="00350910">
        <w:t xml:space="preserve"> Project Review through the submission of a document describing the scope of the proposed </w:t>
      </w:r>
      <w:r>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58DFB293" w14:textId="77777777" w:rsidR="0019047C" w:rsidRPr="00350910" w:rsidRDefault="0019047C" w:rsidP="0019047C">
      <w:pPr>
        <w:pStyle w:val="BodyTextNumbered"/>
      </w:pPr>
      <w:r>
        <w:lastRenderedPageBreak/>
        <w:t>(2)</w:t>
      </w:r>
      <w:r>
        <w:tab/>
      </w:r>
      <w:r w:rsidRPr="00350910">
        <w:t xml:space="preserve">Stakeholders may submit projects for RPG Project Review within any project Tier.  All transmission projects in Tiers 1, 2 and 3 </w:t>
      </w:r>
      <w:r>
        <w:t>shall</w:t>
      </w:r>
      <w:r w:rsidRPr="00350910">
        <w:t xml:space="preserve"> be submitted.  TSPs are not required to submit Tier 4 projects for RPG </w:t>
      </w:r>
      <w:r>
        <w:t>Project R</w:t>
      </w:r>
      <w:r w:rsidRPr="00350910">
        <w:t xml:space="preserve">eview, but </w:t>
      </w:r>
      <w:r>
        <w:t>shall</w:t>
      </w:r>
      <w:r w:rsidRPr="00350910">
        <w:t xml:space="preserve"> include any Tier 4 projects in the cases used for development of the </w:t>
      </w:r>
      <w:r>
        <w:t>Regional</w:t>
      </w:r>
      <w:r w:rsidRPr="00350910">
        <w:t xml:space="preserve"> Transmission Plan. </w:t>
      </w:r>
    </w:p>
    <w:p w14:paraId="18D29C41" w14:textId="77777777" w:rsidR="0019047C" w:rsidRDefault="0019047C" w:rsidP="0019047C">
      <w:pPr>
        <w:pStyle w:val="BodyTextNumbered"/>
        <w:rPr>
          <w:ins w:id="57" w:author="ERCOT 071524" w:date="2024-06-28T17:07:00Z"/>
        </w:rPr>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62C11DD6" w14:textId="77777777" w:rsidR="0019047C" w:rsidDel="00715CE5" w:rsidRDefault="0019047C" w:rsidP="0019047C">
      <w:pPr>
        <w:spacing w:after="240"/>
        <w:ind w:left="720" w:hanging="720"/>
        <w:rPr>
          <w:del w:id="58" w:author="ERCOT 121323" w:date="2023-12-11T15:36:00Z"/>
        </w:rPr>
      </w:pPr>
      <w:ins w:id="59" w:author="Oncor" w:date="2023-03-29T14:16:00Z">
        <w:del w:id="60" w:author="ERCOT 121323" w:date="2023-12-11T15:36:00Z">
          <w:r w:rsidDel="00A365B2">
            <w:delText>(4)</w:delText>
          </w:r>
          <w:r w:rsidDel="00A365B2">
            <w:tab/>
            <w:delText xml:space="preserve">Any </w:delText>
          </w:r>
        </w:del>
      </w:ins>
      <w:ins w:id="61" w:author="Oncor" w:date="2023-04-26T13:13:00Z">
        <w:del w:id="62" w:author="ERCOT 121323" w:date="2023-12-11T15:36:00Z">
          <w:r w:rsidRPr="005D760E" w:rsidDel="00A365B2">
            <w:delText>relevant</w:delText>
          </w:r>
        </w:del>
      </w:ins>
      <w:ins w:id="63" w:author="Oncor" w:date="2023-03-29T14:16:00Z">
        <w:del w:id="64" w:author="ERCOT 121323" w:date="2023-12-11T15:36:00Z">
          <w:r w:rsidDel="00A365B2">
            <w:delText xml:space="preserve"> historical </w:delText>
          </w:r>
        </w:del>
      </w:ins>
      <w:ins w:id="65" w:author="Oncor" w:date="2023-05-10T10:09:00Z">
        <w:del w:id="66" w:author="ERCOT 121323" w:date="2023-12-11T15:36:00Z">
          <w:r w:rsidDel="00A365B2">
            <w:delText>L</w:delText>
          </w:r>
        </w:del>
      </w:ins>
      <w:ins w:id="67" w:author="Oncor" w:date="2023-03-29T14:16:00Z">
        <w:del w:id="68" w:author="ERCOT 121323" w:date="2023-12-11T15:36:00Z">
          <w:r w:rsidDel="00A365B2">
            <w:delText>oad</w:delText>
          </w:r>
        </w:del>
      </w:ins>
      <w:ins w:id="69" w:author="Oncor" w:date="2023-04-26T13:13:00Z">
        <w:del w:id="70" w:author="ERCOT 121323" w:date="2023-12-11T15:36:00Z">
          <w:r w:rsidDel="00A365B2">
            <w:delText xml:space="preserve"> </w:delText>
          </w:r>
          <w:r w:rsidRPr="005D760E" w:rsidDel="00A365B2">
            <w:delText>information</w:delText>
          </w:r>
        </w:del>
      </w:ins>
      <w:ins w:id="71" w:author="Oncor" w:date="2023-03-29T14:16:00Z">
        <w:del w:id="72" w:author="ERCOT 121323" w:date="2023-12-11T15:36:00Z">
          <w:r w:rsidDel="00A365B2">
            <w:delText xml:space="preserve">, </w:delText>
          </w:r>
        </w:del>
      </w:ins>
      <w:ins w:id="73" w:author="Oncor" w:date="2023-04-26T13:13:00Z">
        <w:del w:id="74" w:author="ERCOT 121323" w:date="2023-12-11T15:36:00Z">
          <w:r w:rsidRPr="005D760E" w:rsidDel="00A365B2">
            <w:delText>or</w:delText>
          </w:r>
        </w:del>
      </w:ins>
      <w:ins w:id="75" w:author="Oncor" w:date="2023-03-30T13:46:00Z">
        <w:del w:id="76" w:author="ERCOT 121323" w:date="2023-12-11T15:36:00Z">
          <w:r w:rsidDel="00A365B2">
            <w:delText xml:space="preserve"> quantifiable evidence supporting the </w:delText>
          </w:r>
        </w:del>
      </w:ins>
      <w:ins w:id="77" w:author="Oncor" w:date="2023-03-29T14:16:00Z">
        <w:del w:id="78" w:author="ERCOT 121323" w:date="2023-12-11T15:36:00Z">
          <w:r w:rsidDel="00A365B2">
            <w:delText xml:space="preserve">forecasted </w:delText>
          </w:r>
        </w:del>
      </w:ins>
      <w:ins w:id="79" w:author="Oncor" w:date="2023-05-10T10:12:00Z">
        <w:del w:id="80" w:author="ERCOT 121323" w:date="2023-12-11T15:36:00Z">
          <w:r w:rsidDel="00A365B2">
            <w:delText>L</w:delText>
          </w:r>
        </w:del>
      </w:ins>
      <w:ins w:id="81" w:author="Oncor" w:date="2023-03-29T14:16:00Z">
        <w:del w:id="82" w:author="ERCOT 121323" w:date="2023-12-11T15:36:00Z">
          <w:r w:rsidDel="00A365B2">
            <w:delText xml:space="preserve">oad growth and additional </w:delText>
          </w:r>
        </w:del>
      </w:ins>
      <w:ins w:id="83" w:author="Oncor" w:date="2023-05-10T10:12:00Z">
        <w:del w:id="84" w:author="ERCOT 121323" w:date="2023-12-11T15:36:00Z">
          <w:r w:rsidDel="00A365B2">
            <w:delText>L</w:delText>
          </w:r>
        </w:del>
      </w:ins>
      <w:ins w:id="85" w:author="Oncor" w:date="2023-03-29T14:16:00Z">
        <w:del w:id="86" w:author="ERCOT 121323" w:date="2023-12-11T15:36:00Z">
          <w:r w:rsidDel="00A365B2">
            <w:delText>oad seeking interconnection in the project area</w:delText>
          </w:r>
        </w:del>
      </w:ins>
      <w:ins w:id="87" w:author="Oncor" w:date="2023-03-30T13:47:00Z">
        <w:del w:id="88" w:author="ERCOT 121323" w:date="2023-12-11T15:36:00Z">
          <w:r w:rsidDel="00A365B2">
            <w:delText>,</w:delText>
          </w:r>
        </w:del>
      </w:ins>
      <w:ins w:id="89" w:author="Oncor" w:date="2023-03-29T14:16:00Z">
        <w:del w:id="90" w:author="ERCOT 121323" w:date="2023-12-11T15:36:00Z">
          <w:r w:rsidDel="00A365B2">
            <w:delText xml:space="preserve"> should be provided with the </w:delText>
          </w:r>
        </w:del>
      </w:ins>
      <w:ins w:id="91" w:author="Oncor" w:date="2023-03-29T14:17:00Z">
        <w:del w:id="92" w:author="ERCOT 121323" w:date="2023-12-11T15:36:00Z">
          <w:r w:rsidDel="00A365B2">
            <w:delText>RPG project submission</w:delText>
          </w:r>
        </w:del>
      </w:ins>
      <w:ins w:id="93" w:author="Oncor" w:date="2023-04-13T15:22:00Z">
        <w:del w:id="94" w:author="ERCOT 121323" w:date="2023-12-11T15:36:00Z">
          <w:r w:rsidDel="00A365B2">
            <w:delText xml:space="preserve">, if applicable.  Confidential information provided by </w:delText>
          </w:r>
        </w:del>
      </w:ins>
      <w:ins w:id="95" w:author="Oncor" w:date="2023-05-10T10:46:00Z">
        <w:del w:id="96" w:author="ERCOT 121323" w:date="2023-12-11T15:36:00Z">
          <w:r w:rsidDel="00A365B2">
            <w:delText>C</w:delText>
          </w:r>
        </w:del>
      </w:ins>
      <w:ins w:id="97" w:author="Oncor" w:date="2023-04-13T15:22:00Z">
        <w:del w:id="98" w:author="ERCOT 121323" w:date="2023-12-11T15:36:00Z">
          <w:r w:rsidDel="00A365B2">
            <w:delText>ustomers can be incorporated by reference and made available for inspection by ERCOT upon request</w:delText>
          </w:r>
        </w:del>
      </w:ins>
      <w:ins w:id="99" w:author="Oncor" w:date="2023-03-29T14:17:00Z">
        <w:del w:id="100" w:author="ERCOT 121323" w:date="2023-12-11T15:36:00Z">
          <w:r w:rsidDel="00A365B2">
            <w:delText>.</w:delText>
          </w:r>
        </w:del>
      </w:ins>
    </w:p>
    <w:p w14:paraId="25A28BBC" w14:textId="07921C25" w:rsidR="0019047C" w:rsidRDefault="0019047C" w:rsidP="0019047C">
      <w:pPr>
        <w:spacing w:after="240"/>
        <w:ind w:left="720" w:hanging="720"/>
        <w:rPr>
          <w:iCs/>
        </w:rPr>
      </w:pPr>
      <w:r w:rsidRPr="008B19CA">
        <w:rPr>
          <w:iCs/>
        </w:rPr>
        <w:t>(</w:t>
      </w:r>
      <w:ins w:id="101" w:author="Oncor" w:date="2023-03-29T14:17:00Z">
        <w:del w:id="102" w:author="ERCOT 121323" w:date="2023-12-13T08:32:00Z">
          <w:r w:rsidDel="005F14B6">
            <w:rPr>
              <w:iCs/>
            </w:rPr>
            <w:delText>5</w:delText>
          </w:r>
        </w:del>
      </w:ins>
      <w:del w:id="103" w:author="Oncor" w:date="2023-03-29T14:17:00Z">
        <w:r w:rsidRPr="008B19CA">
          <w:rPr>
            <w:iCs/>
          </w:rPr>
          <w:delText>4</w:delText>
        </w:r>
      </w:del>
      <w:ins w:id="104" w:author="ERCOT 121323" w:date="2023-12-13T08:32:00Z">
        <w:r w:rsidR="005F14B6">
          <w:rPr>
            <w:iCs/>
          </w:rPr>
          <w:t>4</w:t>
        </w:r>
      </w:ins>
      <w:r w:rsidRPr="008B19CA">
        <w:rPr>
          <w:iCs/>
        </w:rPr>
        <w:t xml:space="preserve">) </w:t>
      </w:r>
      <w:r w:rsidRPr="008B19CA">
        <w:rPr>
          <w:iCs/>
        </w:rPr>
        <w:tab/>
        <w:t>Facility ratings updates are not considered a project and are not subject to RPG Project Review.</w:t>
      </w:r>
    </w:p>
    <w:p w14:paraId="2EE1F75F" w14:textId="5B1DDD2F" w:rsidR="00B65392" w:rsidRPr="00902CAB" w:rsidRDefault="00B65392" w:rsidP="00D61B41">
      <w:pPr>
        <w:spacing w:before="240" w:after="240"/>
        <w:ind w:left="720" w:hanging="720"/>
        <w:rPr>
          <w:ins w:id="105" w:author="ERCOT 071524" w:date="2024-06-28T17:43:00Z"/>
          <w:b/>
          <w:bCs/>
          <w:iCs/>
        </w:rPr>
      </w:pPr>
      <w:ins w:id="106" w:author="ERCOT 071524" w:date="2024-06-28T17:43:00Z">
        <w:r w:rsidRPr="00902CAB">
          <w:rPr>
            <w:b/>
            <w:bCs/>
            <w:iCs/>
          </w:rPr>
          <w:t>3.11.4.1.1</w:t>
        </w:r>
      </w:ins>
      <w:r w:rsidR="00D61B41">
        <w:rPr>
          <w:b/>
          <w:bCs/>
          <w:iCs/>
        </w:rPr>
        <w:tab/>
      </w:r>
      <w:ins w:id="107" w:author="ERCOT 071524" w:date="2024-06-28T17:43:00Z">
        <w:r w:rsidRPr="00D61B41">
          <w:rPr>
            <w:b/>
            <w:bCs/>
            <w:snapToGrid w:val="0"/>
            <w:szCs w:val="20"/>
          </w:rPr>
          <w:t>Project Submissions Based on Unsubstantiated Load</w:t>
        </w:r>
      </w:ins>
    </w:p>
    <w:p w14:paraId="54275EAF" w14:textId="42A04549" w:rsidR="00B65392" w:rsidRPr="00B94A3C" w:rsidRDefault="00155A7D" w:rsidP="00902CAB">
      <w:pPr>
        <w:spacing w:after="240"/>
        <w:ind w:left="720" w:hanging="720"/>
        <w:rPr>
          <w:iCs/>
        </w:rPr>
      </w:pPr>
      <w:bookmarkStart w:id="108" w:name="_Hlk170499851"/>
      <w:ins w:id="109" w:author="ERCOT 071524" w:date="2024-07-12T15:38:00Z">
        <w:r>
          <w:t>(1)</w:t>
        </w:r>
        <w:r>
          <w:tab/>
        </w:r>
      </w:ins>
      <w:ins w:id="110" w:author="ERCOT 071524" w:date="2024-06-28T17:39:00Z">
        <w:r w:rsidR="00B65392">
          <w:t>Following the submission</w:t>
        </w:r>
      </w:ins>
      <w:ins w:id="111" w:author="ERCOT 071524" w:date="2024-06-28T17:43:00Z">
        <w:r w:rsidR="00B65392">
          <w:t xml:space="preserve"> of a project by a TSP</w:t>
        </w:r>
      </w:ins>
      <w:ins w:id="112" w:author="ERCOT 071524" w:date="2024-06-28T17:39:00Z">
        <w:r w:rsidR="00B65392">
          <w:t>, i</w:t>
        </w:r>
      </w:ins>
      <w:ins w:id="113" w:author="ERCOT 071524" w:date="2024-06-28T17:38:00Z">
        <w:r w:rsidR="00B65392"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ins>
    </w:p>
    <w:p w14:paraId="67D781D6" w14:textId="77777777" w:rsidR="0019047C" w:rsidRPr="00AE0E6D" w:rsidRDefault="0019047C" w:rsidP="0019047C">
      <w:pPr>
        <w:pStyle w:val="H4"/>
        <w:rPr>
          <w:b w:val="0"/>
        </w:rPr>
      </w:pPr>
      <w:bookmarkStart w:id="114" w:name="_Toc245029192"/>
      <w:bookmarkStart w:id="115" w:name="_Toc400526186"/>
      <w:bookmarkStart w:id="116" w:name="_Toc405534504"/>
      <w:bookmarkStart w:id="117" w:name="_Toc406570517"/>
      <w:bookmarkStart w:id="118" w:name="_Toc410910669"/>
      <w:bookmarkStart w:id="119" w:name="_Toc411841097"/>
      <w:bookmarkStart w:id="120" w:name="_Toc422147059"/>
      <w:bookmarkStart w:id="121" w:name="_Toc433020655"/>
      <w:bookmarkStart w:id="122" w:name="_Toc437262096"/>
      <w:bookmarkStart w:id="123" w:name="_Toc478375273"/>
      <w:bookmarkStart w:id="124" w:name="_Toc125014719"/>
      <w:bookmarkEnd w:id="108"/>
      <w:r w:rsidRPr="00AE0E6D">
        <w:t>3.11.4.6</w:t>
      </w:r>
      <w:r w:rsidRPr="00AE0E6D">
        <w:tab/>
      </w:r>
      <w:r>
        <w:t xml:space="preserve">Processing of </w:t>
      </w:r>
      <w:r w:rsidRPr="00AE0E6D">
        <w:t>Tier 2</w:t>
      </w:r>
      <w:bookmarkEnd w:id="114"/>
      <w:bookmarkEnd w:id="115"/>
      <w:bookmarkEnd w:id="116"/>
      <w:bookmarkEnd w:id="117"/>
      <w:bookmarkEnd w:id="118"/>
      <w:bookmarkEnd w:id="119"/>
      <w:bookmarkEnd w:id="120"/>
      <w:bookmarkEnd w:id="121"/>
      <w:bookmarkEnd w:id="122"/>
      <w:bookmarkEnd w:id="123"/>
      <w:r>
        <w:t xml:space="preserve"> Projects</w:t>
      </w:r>
      <w:bookmarkEnd w:id="124"/>
    </w:p>
    <w:p w14:paraId="519CE714" w14:textId="77777777" w:rsidR="0019047C" w:rsidRPr="00350910" w:rsidRDefault="0019047C" w:rsidP="0019047C">
      <w:pPr>
        <w:pStyle w:val="BodyTextNumbered"/>
      </w:pPr>
      <w:r>
        <w:rPr>
          <w:iCs w:val="0"/>
        </w:rPr>
        <w:t>(1)</w:t>
      </w:r>
      <w:r>
        <w:rPr>
          <w:iCs w:val="0"/>
        </w:rPr>
        <w:tab/>
      </w:r>
      <w:r w:rsidRPr="00350910">
        <w:t xml:space="preserve">ERCOT shall conduct an </w:t>
      </w:r>
      <w:r>
        <w:t>i</w:t>
      </w:r>
      <w:r w:rsidRPr="00350910">
        <w:t xml:space="preserve">ndependent </w:t>
      </w:r>
      <w:r>
        <w:t>r</w:t>
      </w:r>
      <w:r w:rsidRPr="00350910">
        <w:t xml:space="preserve">eview of </w:t>
      </w:r>
      <w:r>
        <w:t>a</w:t>
      </w:r>
      <w:r w:rsidRPr="00350910">
        <w:t xml:space="preserve"> submitted Tier 2 project</w:t>
      </w:r>
      <w:r>
        <w:t xml:space="preserve"> as follows</w:t>
      </w:r>
      <w:r w:rsidRPr="00350910">
        <w:t>:</w:t>
      </w:r>
    </w:p>
    <w:p w14:paraId="0B59B92B" w14:textId="77777777" w:rsidR="0019047C" w:rsidRPr="00350910" w:rsidRDefault="0019047C" w:rsidP="0019047C">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shall consist of studies and analyses necessary for ERCOT to make its assessment of whether the proposed project is needed and whether the proposed project is the preferred solution to the identified system performance deficiency </w:t>
      </w:r>
      <w:ins w:id="125" w:author="Oncor" w:date="2023-03-29T14:31:00Z">
        <w:del w:id="126" w:author="ERCOT 121323" w:date="2023-11-13T15:46:00Z">
          <w:r w:rsidDel="00EC25BC">
            <w:delText xml:space="preserve">and </w:delText>
          </w:r>
        </w:del>
      </w:ins>
      <w:ins w:id="127" w:author="Oncor" w:date="2023-03-30T13:48:00Z">
        <w:del w:id="128" w:author="ERCOT 121323" w:date="2023-11-13T15:46:00Z">
          <w:r w:rsidDel="00EC25BC">
            <w:delText xml:space="preserve">any </w:delText>
          </w:r>
        </w:del>
      </w:ins>
      <w:ins w:id="129" w:author="Oncor" w:date="2023-03-29T14:31:00Z">
        <w:del w:id="130" w:author="ERCOT 121323" w:date="2023-11-13T15:46:00Z">
          <w:r w:rsidDel="00EC25BC">
            <w:delText xml:space="preserve">long-term </w:delText>
          </w:r>
        </w:del>
      </w:ins>
      <w:ins w:id="131" w:author="Oncor" w:date="2023-05-10T10:17:00Z">
        <w:del w:id="132" w:author="ERCOT 121323" w:date="2023-11-13T15:46:00Z">
          <w:r w:rsidDel="00EC25BC">
            <w:delText>L</w:delText>
          </w:r>
        </w:del>
      </w:ins>
      <w:ins w:id="133" w:author="Oncor" w:date="2023-04-26T13:22:00Z">
        <w:del w:id="134" w:author="ERCOT 121323" w:date="2023-11-13T15:46:00Z">
          <w:r w:rsidRPr="005D760E" w:rsidDel="00EC25BC">
            <w:delText>oad growth</w:delText>
          </w:r>
        </w:del>
      </w:ins>
      <w:ins w:id="135" w:author="Oncor" w:date="2023-03-29T14:31:00Z">
        <w:del w:id="136" w:author="ERCOT 121323" w:date="2023-11-13T15:46:00Z">
          <w:r w:rsidRPr="005D760E" w:rsidDel="00EC25BC">
            <w:delText xml:space="preserve"> </w:delText>
          </w:r>
        </w:del>
      </w:ins>
      <w:r w:rsidRPr="00350910">
        <w:t>that the project is intended to resolve</w:t>
      </w:r>
      <w:ins w:id="137" w:author="Oncor" w:date="2023-03-30T14:00:00Z">
        <w:del w:id="138" w:author="ERCOT 121323" w:date="2023-11-13T15:46:00Z">
          <w:r w:rsidDel="00EC25BC">
            <w:delText xml:space="preserve"> or address</w:delText>
          </w:r>
        </w:del>
      </w:ins>
      <w:r>
        <w:t>;</w:t>
      </w:r>
    </w:p>
    <w:p w14:paraId="0C21645E" w14:textId="77777777" w:rsidR="0019047C" w:rsidRPr="00350910" w:rsidRDefault="0019047C" w:rsidP="0019047C">
      <w:pPr>
        <w:pStyle w:val="List"/>
        <w:ind w:left="1440"/>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78141108" w14:textId="77777777" w:rsidR="0019047C" w:rsidRPr="00350910" w:rsidRDefault="0019047C" w:rsidP="0019047C">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120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120</w:t>
      </w:r>
      <w:r w:rsidRPr="00350910">
        <w:t xml:space="preserve"> days, ERCOT </w:t>
      </w:r>
      <w:r>
        <w:t>shall</w:t>
      </w:r>
      <w:r w:rsidRPr="00350910">
        <w:t xml:space="preserve"> </w:t>
      </w:r>
      <w:r>
        <w:t>notify the RPG of the</w:t>
      </w:r>
      <w:r w:rsidRPr="00350910">
        <w:t xml:space="preserve"> expected completion time</w:t>
      </w:r>
      <w:r>
        <w:t>;</w:t>
      </w:r>
    </w:p>
    <w:p w14:paraId="34DE6A86" w14:textId="77777777" w:rsidR="0019047C" w:rsidRPr="00350910" w:rsidRDefault="0019047C" w:rsidP="0019047C">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53A97204" w14:textId="77777777" w:rsidR="0019047C" w:rsidRPr="00350910" w:rsidRDefault="0019047C" w:rsidP="0019047C">
      <w:pPr>
        <w:pStyle w:val="List"/>
        <w:ind w:left="1260" w:hanging="540"/>
      </w:pPr>
      <w:r w:rsidRPr="00350910">
        <w:lastRenderedPageBreak/>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2687ED67" w14:textId="77777777" w:rsidR="0019047C" w:rsidRPr="00AE0E6D" w:rsidRDefault="0019047C" w:rsidP="0019047C">
      <w:pPr>
        <w:pStyle w:val="H4"/>
        <w:rPr>
          <w:b w:val="0"/>
        </w:rPr>
      </w:pPr>
      <w:bookmarkStart w:id="139" w:name="_Toc245029193"/>
      <w:bookmarkStart w:id="140" w:name="_Toc400526187"/>
      <w:bookmarkStart w:id="141" w:name="_Toc405534505"/>
      <w:bookmarkStart w:id="142" w:name="_Toc406570518"/>
      <w:bookmarkStart w:id="143" w:name="_Toc410910670"/>
      <w:bookmarkStart w:id="144" w:name="_Toc411841098"/>
      <w:bookmarkStart w:id="145" w:name="_Toc422147060"/>
      <w:bookmarkStart w:id="146" w:name="_Toc433020656"/>
      <w:bookmarkStart w:id="147" w:name="_Toc437262097"/>
      <w:bookmarkStart w:id="148" w:name="_Toc478375274"/>
      <w:bookmarkStart w:id="149" w:name="_Toc125014720"/>
      <w:r w:rsidRPr="00AE0E6D">
        <w:t>3.11.4.7</w:t>
      </w:r>
      <w:r w:rsidRPr="00AE0E6D">
        <w:tab/>
      </w:r>
      <w:r>
        <w:t xml:space="preserve">Processing of </w:t>
      </w:r>
      <w:r w:rsidRPr="00AE0E6D">
        <w:t>Tier 1</w:t>
      </w:r>
      <w:bookmarkEnd w:id="139"/>
      <w:bookmarkEnd w:id="140"/>
      <w:bookmarkEnd w:id="141"/>
      <w:bookmarkEnd w:id="142"/>
      <w:bookmarkEnd w:id="143"/>
      <w:bookmarkEnd w:id="144"/>
      <w:bookmarkEnd w:id="145"/>
      <w:bookmarkEnd w:id="146"/>
      <w:bookmarkEnd w:id="147"/>
      <w:bookmarkEnd w:id="148"/>
      <w:r>
        <w:t xml:space="preserve"> Projects</w:t>
      </w:r>
      <w:bookmarkEnd w:id="149"/>
    </w:p>
    <w:p w14:paraId="47AB5C1D" w14:textId="77777777" w:rsidR="0019047C" w:rsidRPr="00350910" w:rsidRDefault="0019047C" w:rsidP="0019047C">
      <w:pPr>
        <w:pStyle w:val="BodyTextNumbered"/>
      </w:pPr>
      <w:r>
        <w:t>(1)</w:t>
      </w:r>
      <w:r>
        <w:tab/>
      </w:r>
      <w:r w:rsidRPr="00350910">
        <w:t xml:space="preserve">ERCOT shall conduct an </w:t>
      </w:r>
      <w:r>
        <w:t>i</w:t>
      </w:r>
      <w:r w:rsidRPr="00350910">
        <w:t xml:space="preserve">ndependent </w:t>
      </w:r>
      <w:r>
        <w:t>r</w:t>
      </w:r>
      <w:r w:rsidRPr="00350910">
        <w:t xml:space="preserve">eview of </w:t>
      </w:r>
      <w:r>
        <w:t>a</w:t>
      </w:r>
      <w:r w:rsidRPr="00350910">
        <w:t xml:space="preserve"> submitted Tier 1 project</w:t>
      </w:r>
      <w:r>
        <w:t xml:space="preserve"> as follows</w:t>
      </w:r>
      <w:r w:rsidRPr="00350910">
        <w:t>:</w:t>
      </w:r>
    </w:p>
    <w:p w14:paraId="13F99A42" w14:textId="77777777" w:rsidR="0019047C" w:rsidRPr="00350910" w:rsidRDefault="0019047C" w:rsidP="0019047C">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will consist of studies and analyses necessary for ERCOT to make its assessment of whether the proposed project is needed and whether the proposed project is the preferred solution to the identified system performance deficiency </w:t>
      </w:r>
      <w:ins w:id="150" w:author="Oncor" w:date="2023-03-29T14:33:00Z">
        <w:del w:id="151" w:author="ERCOT 121323" w:date="2023-11-13T15:52:00Z">
          <w:r w:rsidDel="00EC25BC">
            <w:delText xml:space="preserve">and </w:delText>
          </w:r>
        </w:del>
      </w:ins>
      <w:ins w:id="152" w:author="Oncor" w:date="2023-03-30T13:48:00Z">
        <w:del w:id="153" w:author="ERCOT 121323" w:date="2023-11-13T15:52:00Z">
          <w:r w:rsidDel="00EC25BC">
            <w:delText xml:space="preserve">any </w:delText>
          </w:r>
        </w:del>
      </w:ins>
      <w:ins w:id="154" w:author="Oncor" w:date="2023-03-29T14:33:00Z">
        <w:del w:id="155" w:author="ERCOT 121323" w:date="2023-11-13T15:52:00Z">
          <w:r w:rsidDel="00EC25BC">
            <w:delText xml:space="preserve">long-term </w:delText>
          </w:r>
        </w:del>
      </w:ins>
      <w:ins w:id="156" w:author="Oncor" w:date="2023-05-10T10:47:00Z">
        <w:del w:id="157" w:author="ERCOT 121323" w:date="2023-11-13T15:52:00Z">
          <w:r w:rsidDel="00EC25BC">
            <w:delText>L</w:delText>
          </w:r>
        </w:del>
      </w:ins>
      <w:ins w:id="158" w:author="Oncor" w:date="2023-04-26T13:23:00Z">
        <w:del w:id="159" w:author="ERCOT 121323" w:date="2023-11-13T15:52:00Z">
          <w:r w:rsidDel="00EC25BC">
            <w:delText xml:space="preserve">oad growth </w:delText>
          </w:r>
        </w:del>
      </w:ins>
      <w:r w:rsidRPr="00350910">
        <w:t>that the project is intended to resolve</w:t>
      </w:r>
      <w:ins w:id="160" w:author="Oncor" w:date="2023-03-30T14:01:00Z">
        <w:del w:id="161" w:author="ERCOT 121323" w:date="2023-11-13T15:52:00Z">
          <w:r w:rsidDel="00EC25BC">
            <w:delText xml:space="preserve"> or address</w:delText>
          </w:r>
        </w:del>
      </w:ins>
      <w:r>
        <w:t>;</w:t>
      </w:r>
    </w:p>
    <w:p w14:paraId="699F81A8" w14:textId="77777777" w:rsidR="0019047C" w:rsidRPr="00350910" w:rsidRDefault="0019047C" w:rsidP="0019047C">
      <w:pPr>
        <w:pStyle w:val="List"/>
        <w:ind w:left="1440"/>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273E0644" w14:textId="77777777" w:rsidR="0019047C" w:rsidRPr="00350910" w:rsidRDefault="0019047C" w:rsidP="0019047C">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150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150</w:t>
      </w:r>
      <w:r w:rsidRPr="00350910">
        <w:t xml:space="preserve"> days, ERCOT shall </w:t>
      </w:r>
      <w:r>
        <w:t>notify the RPG of the</w:t>
      </w:r>
      <w:r w:rsidRPr="00350910">
        <w:t xml:space="preserve"> expected completion time</w:t>
      </w:r>
      <w:r>
        <w:t>;</w:t>
      </w:r>
    </w:p>
    <w:p w14:paraId="11831853" w14:textId="77777777" w:rsidR="0019047C" w:rsidRPr="00350910" w:rsidRDefault="0019047C" w:rsidP="0019047C">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6D48F5C7" w14:textId="77777777" w:rsidR="0019047C" w:rsidRPr="00350910" w:rsidRDefault="0019047C" w:rsidP="0019047C">
      <w:pPr>
        <w:pStyle w:val="List"/>
        <w:ind w:left="14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2309B407" w14:textId="77777777" w:rsidR="0019047C" w:rsidRPr="00350910" w:rsidRDefault="0019047C" w:rsidP="0019047C">
      <w:pPr>
        <w:pStyle w:val="BodyTextNumbered"/>
      </w:pPr>
      <w:r w:rsidRPr="00350910">
        <w:t>(</w:t>
      </w:r>
      <w:r>
        <w:t>2</w:t>
      </w:r>
      <w:r w:rsidRPr="00350910">
        <w:t>)</w:t>
      </w:r>
      <w:r w:rsidRPr="00350910">
        <w:tab/>
        <w:t xml:space="preserve">Tier 1 </w:t>
      </w:r>
      <w:r>
        <w:t>p</w:t>
      </w:r>
      <w:r w:rsidRPr="00350910">
        <w:t>rojects require ERCOT Board endorsement.</w:t>
      </w:r>
    </w:p>
    <w:p w14:paraId="464C3733" w14:textId="77777777" w:rsidR="0019047C" w:rsidRPr="00AE0E6D" w:rsidRDefault="0019047C" w:rsidP="0019047C">
      <w:pPr>
        <w:pStyle w:val="H4"/>
        <w:rPr>
          <w:b w:val="0"/>
        </w:rPr>
      </w:pPr>
      <w:bookmarkStart w:id="162" w:name="_Toc400526189"/>
      <w:bookmarkStart w:id="163" w:name="_Toc405534507"/>
      <w:bookmarkStart w:id="164" w:name="_Toc406570520"/>
      <w:bookmarkStart w:id="165" w:name="_Toc410910672"/>
      <w:bookmarkStart w:id="166" w:name="_Toc411841100"/>
      <w:bookmarkStart w:id="167" w:name="_Toc422147062"/>
      <w:bookmarkStart w:id="168" w:name="_Toc433020658"/>
      <w:bookmarkStart w:id="169" w:name="_Toc437262099"/>
      <w:bookmarkStart w:id="170" w:name="_Toc478375276"/>
      <w:bookmarkStart w:id="171" w:name="_Toc125014722"/>
      <w:bookmarkStart w:id="172" w:name="_Hlk153211693"/>
      <w:commentRangeStart w:id="173"/>
      <w:r w:rsidRPr="00AE0E6D">
        <w:t>3.11.4.9</w:t>
      </w:r>
      <w:commentRangeEnd w:id="173"/>
      <w:r w:rsidR="0072112B">
        <w:rPr>
          <w:rStyle w:val="CommentReference"/>
          <w:b w:val="0"/>
          <w:bCs w:val="0"/>
          <w:snapToGrid/>
        </w:rPr>
        <w:commentReference w:id="173"/>
      </w:r>
      <w:r w:rsidRPr="00AE0E6D">
        <w:tab/>
        <w:t>Regional Planning Group Acceptance and ERCOT Endorsement</w:t>
      </w:r>
      <w:bookmarkEnd w:id="162"/>
      <w:bookmarkEnd w:id="163"/>
      <w:bookmarkEnd w:id="164"/>
      <w:bookmarkEnd w:id="165"/>
      <w:bookmarkEnd w:id="166"/>
      <w:bookmarkEnd w:id="167"/>
      <w:bookmarkEnd w:id="168"/>
      <w:bookmarkEnd w:id="169"/>
      <w:bookmarkEnd w:id="170"/>
      <w:bookmarkEnd w:id="171"/>
    </w:p>
    <w:bookmarkEnd w:id="172"/>
    <w:p w14:paraId="74EE8461" w14:textId="207CB36F" w:rsidR="0019047C" w:rsidRPr="00350910" w:rsidRDefault="0019047C" w:rsidP="0019047C">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t>n</w:t>
      </w:r>
      <w:r w:rsidRPr="00350910">
        <w:t xml:space="preserve"> RPG acceptance letter shall be sent to the TSP</w:t>
      </w:r>
      <w:r>
        <w:t>(s)</w:t>
      </w:r>
      <w:r w:rsidRPr="00350910">
        <w:t xml:space="preserve"> for the project, the project submitter (if different from the TSP</w:t>
      </w:r>
      <w:r>
        <w:t>(s)</w:t>
      </w:r>
      <w:r w:rsidRPr="00350910">
        <w:t xml:space="preserve">), and </w:t>
      </w:r>
      <w:r>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t xml:space="preserve">need for a </w:t>
      </w:r>
      <w:r w:rsidRPr="00350910">
        <w:t>project</w:t>
      </w:r>
      <w:r w:rsidRPr="00415110">
        <w:rPr>
          <w:iCs w:val="0"/>
        </w:rPr>
        <w:t xml:space="preserve"> except as noted in paragraph (4) below</w:t>
      </w:r>
      <w:r w:rsidRPr="00350910">
        <w:t>.  For Tier 1 projects, ERCOT’s endorsement is obtained upon affirmative vote of the ERCOT Board</w:t>
      </w:r>
      <w:r w:rsidRPr="00415110">
        <w:rPr>
          <w:iCs w:val="0"/>
        </w:rPr>
        <w:t xml:space="preserve"> except as noted in paragraph (4) below</w:t>
      </w:r>
      <w:r w:rsidRPr="00350910">
        <w:t>.  An ERCOT endorsement letter shall be sent to the TSP</w:t>
      </w:r>
      <w:r>
        <w:t>(s)</w:t>
      </w:r>
      <w:r w:rsidRPr="00350910">
        <w:t xml:space="preserve"> for the project, the project submitter (if different from the TSP</w:t>
      </w:r>
      <w:r>
        <w:t>(s)</w:t>
      </w:r>
      <w:r w:rsidRPr="00350910">
        <w:t xml:space="preserve">), </w:t>
      </w:r>
      <w:r>
        <w:t xml:space="preserve">and </w:t>
      </w:r>
      <w:r w:rsidRPr="00350910">
        <w:t>the PUCT</w:t>
      </w:r>
      <w:r>
        <w:t>,</w:t>
      </w:r>
      <w:r w:rsidRPr="00350910">
        <w:t xml:space="preserve"> and </w:t>
      </w:r>
      <w:r w:rsidRPr="00415110">
        <w:rPr>
          <w:iCs w:val="0"/>
        </w:rPr>
        <w:t>posted on the MIS Secure Area</w:t>
      </w:r>
      <w:r w:rsidRPr="00350910">
        <w:t xml:space="preserve"> upon receipt of ERCOT’s endorsement for Tier 1 and Tier 2 projects</w:t>
      </w:r>
      <w:r w:rsidRPr="00415110">
        <w:rPr>
          <w:iCs w:val="0"/>
        </w:rPr>
        <w:t xml:space="preserve"> except as noted in paragraph (4) below</w:t>
      </w:r>
      <w:r w:rsidRPr="00350910">
        <w:t>.</w:t>
      </w:r>
      <w:ins w:id="174" w:author="AEP Texas and ETT 081523" w:date="2023-08-15T12:27:00Z">
        <w:r>
          <w:t xml:space="preserve">  </w:t>
        </w:r>
        <w:del w:id="175" w:author="ERCOT 121323" w:date="2023-11-13T15:52:00Z">
          <w:r w:rsidRPr="006C6E0F" w:rsidDel="00EC25BC">
            <w:delText xml:space="preserve">For Tier 1, Tier 2, and Tier 3 projects that are justified, or partially justified under </w:delText>
          </w:r>
          <w:r w:rsidDel="00EC25BC">
            <w:delText xml:space="preserve">paragraph </w:delText>
          </w:r>
          <w:r w:rsidRPr="006C6E0F" w:rsidDel="00EC25BC">
            <w:delText xml:space="preserve">(3)(b) below, ERCOT may note quantifiable </w:delText>
          </w:r>
          <w:r w:rsidRPr="006C6E0F" w:rsidDel="00EC25BC">
            <w:lastRenderedPageBreak/>
            <w:delText xml:space="preserve">forecasted </w:delText>
          </w:r>
          <w:r w:rsidDel="00EC25BC">
            <w:delText>L</w:delText>
          </w:r>
          <w:r w:rsidRPr="006C6E0F" w:rsidDel="00EC25BC">
            <w:delText>oad is part of the justification of the project, but the acceptance or endorsement will carry the same weight as it would if the project were justified by other</w:delText>
          </w:r>
          <w:r w:rsidDel="00EC25BC">
            <w:delText xml:space="preserve"> needs.</w:delText>
          </w:r>
        </w:del>
        <w:r>
          <w:t xml:space="preserve"> </w:t>
        </w:r>
      </w:ins>
    </w:p>
    <w:p w14:paraId="7D5969CE" w14:textId="77777777" w:rsidR="0019047C" w:rsidRPr="00350910" w:rsidRDefault="0019047C" w:rsidP="0019047C">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t xml:space="preserve">for which it finds a need </w:t>
      </w:r>
      <w:r w:rsidRPr="00350910">
        <w:t>to the ERCOT Board</w:t>
      </w:r>
      <w:r w:rsidRPr="009A6D29">
        <w:rPr>
          <w:iCs w:val="0"/>
        </w:rPr>
        <w:t xml:space="preserve"> </w:t>
      </w:r>
      <w:r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6A3D0BAE" w14:textId="4C8BE228" w:rsidR="0019047C" w:rsidDel="00870749" w:rsidRDefault="0019047C" w:rsidP="0019047C">
      <w:pPr>
        <w:spacing w:after="240"/>
        <w:ind w:left="720" w:hanging="720"/>
        <w:rPr>
          <w:del w:id="176" w:author="ERCOT 071524" w:date="2024-06-28T17:19:00Z"/>
          <w:iCs/>
        </w:rPr>
      </w:pPr>
      <w:bookmarkStart w:id="177" w:name="_Toc400526190"/>
      <w:bookmarkStart w:id="178" w:name="_Toc405534508"/>
      <w:bookmarkStart w:id="179" w:name="_Toc406570521"/>
      <w:bookmarkStart w:id="180" w:name="_Toc410910673"/>
      <w:bookmarkStart w:id="181" w:name="_Toc411841101"/>
      <w:bookmarkStart w:id="182" w:name="_Toc422147063"/>
      <w:bookmarkStart w:id="183" w:name="_Toc433020659"/>
      <w:bookmarkStart w:id="184" w:name="_Toc437262100"/>
      <w:bookmarkStart w:id="185" w:name="_Toc478375277"/>
      <w:del w:id="186" w:author="ERCOT 071524" w:date="2024-06-28T17:30:00Z">
        <w:r w:rsidRPr="00415110" w:rsidDel="0033197F">
          <w:rPr>
            <w:iCs/>
          </w:rPr>
          <w:delText>(3)</w:delText>
        </w:r>
        <w:r w:rsidRPr="00415110" w:rsidDel="0033197F">
          <w:rPr>
            <w:iCs/>
          </w:rPr>
          <w:tab/>
        </w:r>
        <w:r w:rsidRPr="009D7087" w:rsidDel="0033197F">
          <w:rPr>
            <w:iCs/>
          </w:rPr>
          <w:delText xml:space="preserve">If the asserted need for a </w:delText>
        </w:r>
      </w:del>
      <w:ins w:id="187" w:author="ERCOT 121323" w:date="2023-12-12T14:24:00Z">
        <w:del w:id="188" w:author="ERCOT 071524" w:date="2024-06-28T17:30:00Z">
          <w:r w:rsidR="00BA0BE4" w:rsidDel="0033197F">
            <w:rPr>
              <w:iCs/>
            </w:rPr>
            <w:delText xml:space="preserve">Tier 1, Tier 2, or Tier 3 </w:delText>
          </w:r>
        </w:del>
      </w:ins>
      <w:del w:id="189" w:author="ERCOT 071524" w:date="2024-06-28T17:30:00Z">
        <w:r w:rsidRPr="009D7087" w:rsidDel="0033197F">
          <w:rPr>
            <w:iCs/>
          </w:rPr>
          <w:delText xml:space="preserve">Tier 1 or Tier 2 project is based </w:delText>
        </w:r>
      </w:del>
      <w:ins w:id="190" w:author="ERCOT 121323" w:date="2023-11-13T16:22:00Z">
        <w:del w:id="191" w:author="ERCOT 071524" w:date="2024-06-28T17:01:00Z">
          <w:r w:rsidR="000655FC" w:rsidDel="00715CE5">
            <w:rPr>
              <w:iCs/>
            </w:rPr>
            <w:delText>in part or in whole</w:delText>
          </w:r>
        </w:del>
        <w:del w:id="192" w:author="ERCOT 071524" w:date="2024-06-28T17:30:00Z">
          <w:r w:rsidR="000655FC" w:rsidDel="0033197F">
            <w:rPr>
              <w:iCs/>
            </w:rPr>
            <w:delText xml:space="preserve"> </w:delText>
          </w:r>
        </w:del>
      </w:ins>
      <w:del w:id="193" w:author="ERCOT 071524" w:date="2024-06-28T17:30:00Z">
        <w:r w:rsidRPr="009D7087" w:rsidDel="0033197F">
          <w:rPr>
            <w:iCs/>
          </w:rPr>
          <w:delText>on</w:delText>
        </w:r>
      </w:del>
      <w:ins w:id="194" w:author="Oncor" w:date="2023-04-25T13:13:00Z">
        <w:del w:id="195" w:author="ERCOT 071524" w:date="2024-06-28T17:30:00Z">
          <w:r w:rsidDel="0033197F">
            <w:rPr>
              <w:iCs/>
            </w:rPr>
            <w:delText>:</w:delText>
          </w:r>
        </w:del>
      </w:ins>
    </w:p>
    <w:p w14:paraId="713F2B71" w14:textId="228867E0" w:rsidR="00F60975" w:rsidDel="00870749" w:rsidRDefault="0019047C" w:rsidP="00F82567">
      <w:pPr>
        <w:numPr>
          <w:ilvl w:val="0"/>
          <w:numId w:val="3"/>
        </w:numPr>
        <w:spacing w:after="240"/>
        <w:ind w:firstLine="0"/>
        <w:rPr>
          <w:ins w:id="196" w:author="ERCOT 121323" w:date="2023-12-12T14:13:00Z"/>
          <w:del w:id="197" w:author="ERCOT 071524" w:date="2024-06-28T17:20:00Z"/>
          <w:iCs/>
        </w:rPr>
      </w:pPr>
      <w:ins w:id="198" w:author="Oncor" w:date="2023-04-25T13:13:00Z">
        <w:del w:id="199" w:author="ERCOT 121323" w:date="2023-11-13T15:53:00Z">
          <w:r w:rsidRPr="005D760E" w:rsidDel="00EC25BC">
            <w:rPr>
              <w:iCs/>
            </w:rPr>
            <w:delText>(a)</w:delText>
          </w:r>
          <w:r w:rsidDel="00EC25BC">
            <w:rPr>
              <w:iCs/>
            </w:rPr>
            <w:delText xml:space="preserve"> </w:delText>
          </w:r>
        </w:del>
      </w:ins>
      <w:ins w:id="200" w:author="Oncor" w:date="2023-04-25T13:15:00Z">
        <w:del w:id="201" w:author="ERCOT 121323" w:date="2023-11-13T15:53:00Z">
          <w:r w:rsidDel="00EC25BC">
            <w:rPr>
              <w:iCs/>
            </w:rPr>
            <w:tab/>
          </w:r>
        </w:del>
      </w:ins>
      <w:ins w:id="202" w:author="ERCOT 121323" w:date="2023-11-13T15:53:00Z">
        <w:del w:id="203" w:author="ERCOT 071524" w:date="2024-06-28T10:42:00Z">
          <w:r w:rsidR="00EC25BC" w:rsidDel="00CC0E4E">
            <w:rPr>
              <w:iCs/>
            </w:rPr>
            <w:delText>a</w:delText>
          </w:r>
        </w:del>
      </w:ins>
      <w:ins w:id="204" w:author="Oncor" w:date="2023-04-25T13:13:00Z">
        <w:del w:id="205" w:author="ERCOT 071524" w:date="2024-06-28T10:42:00Z">
          <w:r w:rsidDel="00CC0E4E">
            <w:rPr>
              <w:iCs/>
            </w:rPr>
            <w:delText>A</w:delText>
          </w:r>
        </w:del>
      </w:ins>
      <w:del w:id="206" w:author="ERCOT 071524" w:date="2024-06-28T10:42:00Z">
        <w:r w:rsidRPr="009D7087" w:rsidDel="00CC0E4E">
          <w:rPr>
            <w:iCs/>
          </w:rPr>
          <w:delText xml:space="preserve"> a service request </w:delText>
        </w:r>
      </w:del>
      <w:ins w:id="207" w:author="ERCOT 121323" w:date="2023-11-13T15:54:00Z">
        <w:del w:id="208" w:author="ERCOT 071524" w:date="2024-06-28T10:42:00Z">
          <w:r w:rsidR="00EC25BC" w:rsidDel="00CC0E4E">
            <w:rPr>
              <w:iCs/>
            </w:rPr>
            <w:delText xml:space="preserve">or inquiry </w:delText>
          </w:r>
        </w:del>
      </w:ins>
      <w:del w:id="209" w:author="ERCOT 071524" w:date="2024-06-28T10:42:00Z">
        <w:r w:rsidRPr="009D7087" w:rsidDel="00CC0E4E">
          <w:rPr>
            <w:iCs/>
          </w:rPr>
          <w:delText>from a specific</w:delText>
        </w:r>
      </w:del>
      <w:ins w:id="210" w:author="ERCOT 121323" w:date="2023-11-13T15:54:00Z">
        <w:del w:id="211" w:author="ERCOT 071524" w:date="2024-06-28T10:42:00Z">
          <w:r w:rsidR="00EC25BC" w:rsidDel="00CC0E4E">
            <w:rPr>
              <w:iCs/>
            </w:rPr>
            <w:delText>one or more</w:delText>
          </w:r>
        </w:del>
      </w:ins>
      <w:del w:id="212" w:author="ERCOT 071524" w:date="2024-06-28T10:42:00Z">
        <w:r w:rsidRPr="009D7087" w:rsidDel="00CC0E4E">
          <w:rPr>
            <w:iCs/>
          </w:rPr>
          <w:delText xml:space="preserve"> c</w:delText>
        </w:r>
      </w:del>
      <w:ins w:id="213" w:author="Oncor" w:date="2023-05-10T10:59:00Z">
        <w:del w:id="214" w:author="ERCOT 071524" w:date="2024-06-28T10:42:00Z">
          <w:r w:rsidDel="00CC0E4E">
            <w:rPr>
              <w:iCs/>
            </w:rPr>
            <w:delText>C</w:delText>
          </w:r>
        </w:del>
      </w:ins>
      <w:del w:id="215" w:author="ERCOT 071524" w:date="2024-06-28T10:42:00Z">
        <w:r w:rsidRPr="009D7087" w:rsidDel="00CC0E4E">
          <w:rPr>
            <w:iCs/>
          </w:rPr>
          <w:delText>ustomer</w:delText>
        </w:r>
      </w:del>
      <w:ins w:id="216" w:author="ERCOT 121323" w:date="2023-11-13T15:54:00Z">
        <w:del w:id="217" w:author="ERCOT 071524" w:date="2024-06-28T10:42:00Z">
          <w:r w:rsidR="00EC25BC" w:rsidDel="00CC0E4E">
            <w:rPr>
              <w:iCs/>
            </w:rPr>
            <w:delText>s</w:delText>
          </w:r>
        </w:del>
      </w:ins>
      <w:ins w:id="218" w:author="ERCOT 121323" w:date="2023-11-13T16:04:00Z">
        <w:del w:id="219" w:author="ERCOT 071524" w:date="2024-06-28T10:42:00Z">
          <w:r w:rsidR="00C77F66" w:rsidDel="00CC0E4E">
            <w:rPr>
              <w:iCs/>
            </w:rPr>
            <w:delText xml:space="preserve"> that have not signed an interconnection agreement </w:delText>
          </w:r>
        </w:del>
      </w:ins>
      <w:ins w:id="220" w:author="ERCOT 121323" w:date="2023-11-13T16:12:00Z">
        <w:del w:id="221" w:author="ERCOT 071524" w:date="2024-06-28T10:42:00Z">
          <w:r w:rsidR="00E459A4" w:rsidDel="00CC0E4E">
            <w:rPr>
              <w:iCs/>
            </w:rPr>
            <w:delText xml:space="preserve">and for which </w:delText>
          </w:r>
        </w:del>
      </w:ins>
      <w:ins w:id="222" w:author="ERCOT 121323" w:date="2023-11-13T16:19:00Z">
        <w:del w:id="223" w:author="ERCOT 071524" w:date="2024-06-28T10:42:00Z">
          <w:r w:rsidR="000655FC" w:rsidDel="00CC0E4E">
            <w:rPr>
              <w:iCs/>
            </w:rPr>
            <w:delText xml:space="preserve">the TSP has provided </w:delText>
          </w:r>
        </w:del>
      </w:ins>
      <w:ins w:id="224" w:author="ERCOT 121323" w:date="2023-11-13T16:12:00Z">
        <w:del w:id="225" w:author="ERCOT 071524" w:date="2024-06-28T10:42:00Z">
          <w:r w:rsidR="00E459A4" w:rsidDel="00CC0E4E">
            <w:rPr>
              <w:iCs/>
            </w:rPr>
            <w:delText xml:space="preserve">no </w:delText>
          </w:r>
        </w:del>
      </w:ins>
      <w:ins w:id="226" w:author="ERCOT 121323" w:date="2023-12-08T18:35:00Z">
        <w:del w:id="227" w:author="ERCOT 071524" w:date="2024-06-28T10:42:00Z">
          <w:r w:rsidR="00E67536" w:rsidDel="00CC0E4E">
            <w:rPr>
              <w:iCs/>
            </w:rPr>
            <w:delText>othe</w:delText>
          </w:r>
        </w:del>
      </w:ins>
      <w:ins w:id="228" w:author="ERCOT 121323" w:date="2023-12-08T18:36:00Z">
        <w:del w:id="229" w:author="ERCOT 071524" w:date="2024-06-28T10:42:00Z">
          <w:r w:rsidR="00E67536" w:rsidDel="00CC0E4E">
            <w:rPr>
              <w:iCs/>
            </w:rPr>
            <w:delText xml:space="preserve">r </w:delText>
          </w:r>
        </w:del>
      </w:ins>
      <w:ins w:id="230" w:author="ERCOT 121323" w:date="2023-11-13T16:13:00Z">
        <w:del w:id="231" w:author="ERCOT 071524" w:date="2024-06-28T10:42:00Z">
          <w:r w:rsidR="00E459A4" w:rsidDel="00CC0E4E">
            <w:rPr>
              <w:iCs/>
            </w:rPr>
            <w:delText xml:space="preserve">quantifiable evidence </w:delText>
          </w:r>
        </w:del>
      </w:ins>
      <w:ins w:id="232" w:author="ERCOT 121323" w:date="2023-12-11T22:59:00Z">
        <w:del w:id="233" w:author="ERCOT 071524" w:date="2024-06-28T10:42:00Z">
          <w:r w:rsidR="00935A40" w:rsidDel="00CC0E4E">
            <w:rPr>
              <w:iCs/>
            </w:rPr>
            <w:delText>that credibly substantiates</w:delText>
          </w:r>
        </w:del>
      </w:ins>
      <w:ins w:id="234" w:author="ERCOT 121323" w:date="2023-11-13T16:13:00Z">
        <w:del w:id="235" w:author="ERCOT 071524" w:date="2024-06-28T10:42:00Z">
          <w:r w:rsidR="00E459A4" w:rsidDel="00CC0E4E">
            <w:rPr>
              <w:iCs/>
            </w:rPr>
            <w:delText xml:space="preserve"> the forecasted Load growth</w:delText>
          </w:r>
        </w:del>
      </w:ins>
      <w:ins w:id="236" w:author="ERCOT 121323" w:date="2023-12-11T22:57:00Z">
        <w:del w:id="237" w:author="ERCOT 071524" w:date="2024-06-28T10:42:00Z">
          <w:r w:rsidR="00935A40" w:rsidDel="00CC0E4E">
            <w:rPr>
              <w:iCs/>
            </w:rPr>
            <w:delText>,</w:delText>
          </w:r>
        </w:del>
      </w:ins>
      <w:ins w:id="238" w:author="ERCOT 121323" w:date="2023-12-11T16:14:00Z">
        <w:del w:id="239" w:author="ERCOT 071524" w:date="2024-06-28T10:42:00Z">
          <w:r w:rsidR="00C137C7" w:rsidDel="00CC0E4E">
            <w:rPr>
              <w:iCs/>
            </w:rPr>
            <w:delText xml:space="preserve"> as described</w:delText>
          </w:r>
        </w:del>
      </w:ins>
      <w:ins w:id="240" w:author="ERCOT 121323" w:date="2023-12-11T22:57:00Z">
        <w:del w:id="241" w:author="ERCOT 071524" w:date="2024-06-28T10:42:00Z">
          <w:r w:rsidR="00935A40" w:rsidDel="00CC0E4E">
            <w:rPr>
              <w:iCs/>
            </w:rPr>
            <w:delText xml:space="preserve"> in </w:delText>
          </w:r>
        </w:del>
      </w:ins>
      <w:ins w:id="242" w:author="ERCOT 121323" w:date="2023-12-12T14:10:00Z">
        <w:del w:id="243" w:author="ERCOT 071524" w:date="2024-06-28T10:42:00Z">
          <w:r w:rsidR="00F60975" w:rsidDel="00CC0E4E">
            <w:rPr>
              <w:iCs/>
            </w:rPr>
            <w:delText xml:space="preserve">Planning Guide Section 3.1.3, Project Evaluation, and </w:delText>
          </w:r>
        </w:del>
      </w:ins>
      <w:ins w:id="244" w:author="ERCOT 121323" w:date="2023-12-12T14:19:00Z">
        <w:del w:id="245" w:author="ERCOT 071524" w:date="2024-06-28T10:42:00Z">
          <w:r w:rsidR="00F60975" w:rsidDel="00CC0E4E">
            <w:rPr>
              <w:iCs/>
            </w:rPr>
            <w:delText xml:space="preserve">Planning Guide </w:delText>
          </w:r>
        </w:del>
      </w:ins>
      <w:ins w:id="246" w:author="ERCOT 121323" w:date="2023-12-11T22:57:00Z">
        <w:del w:id="247" w:author="ERCOT 071524" w:date="2024-06-28T10:42:00Z">
          <w:r w:rsidR="00935A40" w:rsidDel="00CC0E4E">
            <w:rPr>
              <w:iCs/>
            </w:rPr>
            <w:delText>Section 3.1.7</w:delText>
          </w:r>
        </w:del>
      </w:ins>
      <w:ins w:id="248" w:author="ERCOT 121323" w:date="2023-12-12T14:10:00Z">
        <w:del w:id="249" w:author="ERCOT 071524" w:date="2024-06-28T10:42:00Z">
          <w:r w:rsidR="00F60975" w:rsidDel="00CC0E4E">
            <w:rPr>
              <w:iCs/>
            </w:rPr>
            <w:delText xml:space="preserve">, </w:delText>
          </w:r>
        </w:del>
      </w:ins>
      <w:ins w:id="250" w:author="ERCOT 121323" w:date="2023-12-12T14:11:00Z">
        <w:del w:id="251" w:author="ERCOT 071524" w:date="2024-06-28T10:42:00Z">
          <w:r w:rsidR="00F60975" w:rsidRPr="00F60975" w:rsidDel="00CC0E4E">
            <w:rPr>
              <w:iCs/>
            </w:rPr>
            <w:delText>Steady State Transmission Planning Load Forecast</w:delText>
          </w:r>
        </w:del>
      </w:ins>
      <w:ins w:id="252" w:author="ERCOT 121323" w:date="2023-12-12T11:41:00Z">
        <w:del w:id="253" w:author="ERCOT 071524" w:date="2024-06-28T10:42:00Z">
          <w:r w:rsidR="00506F79" w:rsidDel="00CC0E4E">
            <w:rPr>
              <w:iCs/>
            </w:rPr>
            <w:delText xml:space="preserve"> (“unsupported Load”)</w:delText>
          </w:r>
        </w:del>
      </w:ins>
      <w:ins w:id="254" w:author="ERCOT 121323" w:date="2023-12-13T08:36:00Z">
        <w:del w:id="255" w:author="ERCOT 071524" w:date="2024-06-28T10:42:00Z">
          <w:r w:rsidR="005F14B6" w:rsidDel="00CC0E4E">
            <w:rPr>
              <w:iCs/>
            </w:rPr>
            <w:delText>:</w:delText>
          </w:r>
        </w:del>
      </w:ins>
      <w:del w:id="256" w:author="ERCOT 071524" w:date="2024-06-28T10:42:00Z">
        <w:r w:rsidRPr="009D7087" w:rsidDel="00CC0E4E">
          <w:rPr>
            <w:iCs/>
          </w:rPr>
          <w:delText xml:space="preserve"> </w:delText>
        </w:r>
      </w:del>
      <w:del w:id="257" w:author="ERCOT 121323" w:date="2023-11-13T16:16:00Z">
        <w:r w:rsidRPr="009D7087" w:rsidDel="000655FC">
          <w:rPr>
            <w:iCs/>
          </w:rPr>
          <w:delText>a TSP may submit the project for RPG Project Review prior to that c</w:delText>
        </w:r>
      </w:del>
      <w:ins w:id="258" w:author="Oncor" w:date="2023-05-10T11:00:00Z">
        <w:del w:id="259" w:author="ERCOT 121323" w:date="2023-11-13T16:16:00Z">
          <w:r w:rsidDel="000655FC">
            <w:rPr>
              <w:iCs/>
            </w:rPr>
            <w:delText>C</w:delText>
          </w:r>
        </w:del>
      </w:ins>
      <w:del w:id="260" w:author="ERCOT 121323" w:date="2023-11-13T16:16:00Z">
        <w:r w:rsidRPr="009D7087" w:rsidDel="000655FC">
          <w:rPr>
            <w:iCs/>
          </w:rPr>
          <w:delText xml:space="preserve">ustomer signing a letter </w:delText>
        </w:r>
      </w:del>
      <w:ins w:id="261" w:author="Oncor" w:date="2023-04-13T15:23:00Z">
        <w:del w:id="262" w:author="ERCOT 121323" w:date="2023-11-13T16:16:00Z">
          <w:r w:rsidDel="000655FC">
            <w:rPr>
              <w:iCs/>
            </w:rPr>
            <w:delText xml:space="preserve">an </w:delText>
          </w:r>
        </w:del>
      </w:ins>
      <w:del w:id="263" w:author="ERCOT 121323" w:date="2023-11-13T16:16:00Z">
        <w:r w:rsidRPr="009D7087" w:rsidDel="000655FC">
          <w:rPr>
            <w:iCs/>
          </w:rPr>
          <w:delText>agreement for the financial security of the necessary upgrades.  However, ERCOT shall not issue an independent review recommending such a project until the c</w:delText>
        </w:r>
      </w:del>
      <w:ins w:id="264" w:author="Oncor" w:date="2023-05-10T11:00:00Z">
        <w:del w:id="265" w:author="ERCOT 121323" w:date="2023-11-13T16:16:00Z">
          <w:r w:rsidDel="000655FC">
            <w:rPr>
              <w:iCs/>
            </w:rPr>
            <w:delText>C</w:delText>
          </w:r>
        </w:del>
      </w:ins>
      <w:del w:id="266" w:author="ERCOT 121323" w:date="2023-11-13T16:16:00Z">
        <w:r w:rsidRPr="009D7087" w:rsidDel="000655FC">
          <w:rPr>
            <w:iCs/>
          </w:rPr>
          <w:delText xml:space="preserve">ustomer signs any required </w:delText>
        </w:r>
        <w:r w:rsidRPr="005D760E" w:rsidDel="000655FC">
          <w:rPr>
            <w:iCs/>
          </w:rPr>
          <w:delText>letter</w:delText>
        </w:r>
        <w:r w:rsidRPr="009D7087" w:rsidDel="000655FC">
          <w:rPr>
            <w:iCs/>
          </w:rPr>
          <w:delText xml:space="preserve"> agreement, provides any required notice to proceed, and provides the full amount of any financial security required for the upgrades needed to serve that c</w:delText>
        </w:r>
      </w:del>
      <w:ins w:id="267" w:author="Oncor" w:date="2023-05-10T11:00:00Z">
        <w:del w:id="268" w:author="ERCOT 121323" w:date="2023-11-13T16:16:00Z">
          <w:r w:rsidDel="000655FC">
            <w:rPr>
              <w:iCs/>
            </w:rPr>
            <w:delText>C</w:delText>
          </w:r>
        </w:del>
      </w:ins>
      <w:del w:id="269" w:author="ERCOT 121323" w:date="2023-11-13T16:16:00Z">
        <w:r w:rsidRPr="009D7087" w:rsidDel="000655FC">
          <w:rPr>
            <w:iCs/>
          </w:rPr>
          <w:delText>ustomer</w:delText>
        </w:r>
      </w:del>
      <w:del w:id="270" w:author="ERCOT 121323" w:date="2023-11-13T16:21:00Z">
        <w:r w:rsidRPr="009D7087" w:rsidDel="000655FC">
          <w:rPr>
            <w:iCs/>
          </w:rPr>
          <w:delText>.</w:delText>
        </w:r>
      </w:del>
      <w:del w:id="271" w:author="ERCOT 121323" w:date="2023-11-13T16:16:00Z">
        <w:r w:rsidDel="000655FC">
          <w:rPr>
            <w:iCs/>
          </w:rPr>
          <w:delText xml:space="preserve"> </w:delText>
        </w:r>
      </w:del>
      <w:del w:id="272" w:author="ERCOT 071524" w:date="2024-06-28T17:20:00Z">
        <w:r w:rsidDel="00870749">
          <w:rPr>
            <w:iCs/>
          </w:rPr>
          <w:delText xml:space="preserve"> </w:delText>
        </w:r>
      </w:del>
      <w:bookmarkStart w:id="273" w:name="_Hlk153362098"/>
      <w:ins w:id="274" w:author="ERCOT 121323" w:date="2023-12-12T14:13:00Z">
        <w:del w:id="275" w:author="ERCOT 071524" w:date="2024-06-28T17:20:00Z">
          <w:r w:rsidR="00F60975" w:rsidDel="00870749">
            <w:rPr>
              <w:iCs/>
            </w:rPr>
            <w:delText xml:space="preserve">ERCOT shall notify </w:delText>
          </w:r>
          <w:r w:rsidR="00F60975" w:rsidRPr="00F60975" w:rsidDel="00870749">
            <w:rPr>
              <w:iCs/>
            </w:rPr>
            <w:delText>the submitting TSP and the RPG</w:delText>
          </w:r>
          <w:r w:rsidR="00F60975" w:rsidDel="00870749">
            <w:rPr>
              <w:iCs/>
            </w:rPr>
            <w:delText xml:space="preserve"> </w:delText>
          </w:r>
        </w:del>
      </w:ins>
      <w:ins w:id="276" w:author="ERCOT 121323" w:date="2023-12-12T14:15:00Z">
        <w:del w:id="277" w:author="ERCOT 071524" w:date="2024-06-28T17:20:00Z">
          <w:r w:rsidR="00F60975" w:rsidDel="00870749">
            <w:rPr>
              <w:iCs/>
            </w:rPr>
            <w:delText xml:space="preserve">of its determination </w:delText>
          </w:r>
        </w:del>
      </w:ins>
      <w:ins w:id="278" w:author="ERCOT 121323" w:date="2023-12-13T10:51:00Z">
        <w:del w:id="279" w:author="ERCOT 071524" w:date="2024-06-28T17:20:00Z">
          <w:r w:rsidR="005F779D" w:rsidRPr="0039179C" w:rsidDel="00870749">
            <w:rPr>
              <w:iCs/>
            </w:rPr>
            <w:delText>whether</w:delText>
          </w:r>
        </w:del>
      </w:ins>
      <w:ins w:id="280" w:author="ERCOT 121323" w:date="2023-12-12T14:14:00Z">
        <w:del w:id="281" w:author="ERCOT 071524" w:date="2024-06-28T17:20:00Z">
          <w:r w:rsidR="00F60975" w:rsidDel="00870749">
            <w:rPr>
              <w:iCs/>
            </w:rPr>
            <w:delText xml:space="preserve"> the TSP’s submi</w:delText>
          </w:r>
        </w:del>
      </w:ins>
      <w:ins w:id="282" w:author="ERCOT 121323" w:date="2023-12-12T14:18:00Z">
        <w:del w:id="283" w:author="ERCOT 071524" w:date="2024-06-28T17:20:00Z">
          <w:r w:rsidR="00F60975" w:rsidDel="00870749">
            <w:rPr>
              <w:iCs/>
            </w:rPr>
            <w:delText>tted Load</w:delText>
          </w:r>
        </w:del>
      </w:ins>
      <w:ins w:id="284" w:author="ERCOT 121323" w:date="2023-12-12T14:14:00Z">
        <w:del w:id="285" w:author="ERCOT 071524" w:date="2024-06-28T17:20:00Z">
          <w:r w:rsidR="00F60975" w:rsidDel="00870749">
            <w:rPr>
              <w:iCs/>
            </w:rPr>
            <w:delText xml:space="preserve"> is not based on an interconnection agreement or other quantifiable evidence of Load growth</w:delText>
          </w:r>
        </w:del>
      </w:ins>
      <w:ins w:id="286" w:author="ERCOT 121323" w:date="2023-12-12T14:19:00Z">
        <w:del w:id="287" w:author="ERCOT 071524" w:date="2024-06-28T17:20:00Z">
          <w:r w:rsidR="00F60975" w:rsidDel="00870749">
            <w:rPr>
              <w:iCs/>
            </w:rPr>
            <w:delText xml:space="preserve"> that ERCOT has deemed credible</w:delText>
          </w:r>
        </w:del>
      </w:ins>
      <w:ins w:id="288" w:author="ERCOT 121323" w:date="2023-12-12T14:13:00Z">
        <w:del w:id="289" w:author="ERCOT 071524" w:date="2024-06-28T17:20:00Z">
          <w:r w:rsidR="00F60975" w:rsidRPr="00F60975" w:rsidDel="00870749">
            <w:rPr>
              <w:iCs/>
            </w:rPr>
            <w:delText xml:space="preserve">.  </w:delText>
          </w:r>
        </w:del>
      </w:ins>
      <w:ins w:id="290" w:author="ERCOT 121323" w:date="2023-12-13T10:51:00Z">
        <w:del w:id="291" w:author="ERCOT 071524" w:date="2024-06-28T17:20:00Z">
          <w:r w:rsidR="005F779D" w:rsidRPr="0039179C" w:rsidDel="00870749">
            <w:rPr>
              <w:iCs/>
            </w:rPr>
            <w:delText xml:space="preserve">If ERCOT </w:delText>
          </w:r>
        </w:del>
      </w:ins>
      <w:ins w:id="292" w:author="ERCOT 121323" w:date="2023-12-13T11:03:00Z">
        <w:del w:id="293" w:author="ERCOT 071524" w:date="2024-06-28T17:20:00Z">
          <w:r w:rsidR="00C07C11" w:rsidRPr="0039179C" w:rsidDel="00870749">
            <w:rPr>
              <w:iCs/>
            </w:rPr>
            <w:delText xml:space="preserve">has </w:delText>
          </w:r>
        </w:del>
      </w:ins>
      <w:ins w:id="294" w:author="ERCOT 121323" w:date="2023-12-13T10:52:00Z">
        <w:del w:id="295" w:author="ERCOT 071524" w:date="2024-06-28T17:20:00Z">
          <w:r w:rsidR="005F779D" w:rsidRPr="0039179C" w:rsidDel="00870749">
            <w:rPr>
              <w:iCs/>
            </w:rPr>
            <w:delText>determine</w:delText>
          </w:r>
        </w:del>
      </w:ins>
      <w:ins w:id="296" w:author="ERCOT 121323" w:date="2023-12-13T11:03:00Z">
        <w:del w:id="297" w:author="ERCOT 071524" w:date="2024-06-28T17:20:00Z">
          <w:r w:rsidR="00C07C11" w:rsidRPr="0039179C" w:rsidDel="00870749">
            <w:rPr>
              <w:iCs/>
            </w:rPr>
            <w:delText>d</w:delText>
          </w:r>
        </w:del>
      </w:ins>
      <w:ins w:id="298" w:author="ERCOT 121323" w:date="2023-12-13T10:52:00Z">
        <w:del w:id="299" w:author="ERCOT 071524" w:date="2024-06-28T17:20:00Z">
          <w:r w:rsidR="005F779D" w:rsidRPr="0039179C" w:rsidDel="00870749">
            <w:rPr>
              <w:iCs/>
            </w:rPr>
            <w:delText xml:space="preserve"> that the </w:delText>
          </w:r>
        </w:del>
      </w:ins>
      <w:ins w:id="300" w:author="ERCOT 121323" w:date="2023-12-13T11:03:00Z">
        <w:del w:id="301" w:author="ERCOT 071524" w:date="2024-06-28T17:20:00Z">
          <w:r w:rsidR="00C07C11" w:rsidRPr="0039179C" w:rsidDel="00870749">
            <w:rPr>
              <w:iCs/>
            </w:rPr>
            <w:delText>Load is not based on an interconnection agreement or other credible evidence</w:delText>
          </w:r>
        </w:del>
      </w:ins>
      <w:ins w:id="302" w:author="ERCOT 121323" w:date="2023-12-13T10:52:00Z">
        <w:del w:id="303" w:author="ERCOT 071524" w:date="2024-06-28T17:20:00Z">
          <w:r w:rsidR="005F779D" w:rsidRPr="0039179C" w:rsidDel="00870749">
            <w:rPr>
              <w:iCs/>
            </w:rPr>
            <w:delText>, then</w:delText>
          </w:r>
          <w:r w:rsidR="005F779D" w:rsidDel="00870749">
            <w:rPr>
              <w:iCs/>
            </w:rPr>
            <w:delText xml:space="preserve"> w</w:delText>
          </w:r>
        </w:del>
      </w:ins>
      <w:ins w:id="304" w:author="ERCOT 121323" w:date="2023-12-12T14:13:00Z">
        <w:del w:id="305" w:author="ERCOT 071524" w:date="2024-06-28T17:20:00Z">
          <w:r w:rsidR="00F60975" w:rsidRPr="00F60975" w:rsidDel="00870749">
            <w:rPr>
              <w:iCs/>
            </w:rPr>
            <w:delText xml:space="preserve">ithin 15 days of such notification, the TSP shall notify ERCOT whether it wishes to proceed with review of the project.  If the TSP notifies ERCOT that it wishes to proceed with review of the project, ERCOT shall notify the RPG, and </w:delText>
          </w:r>
        </w:del>
      </w:ins>
      <w:ins w:id="306" w:author="ERCOT 121323" w:date="2023-12-12T14:23:00Z">
        <w:del w:id="307" w:author="ERCOT 071524" w:date="2024-06-28T17:20:00Z">
          <w:r w:rsidR="00BA0BE4" w:rsidDel="00870749">
            <w:rPr>
              <w:iCs/>
            </w:rPr>
            <w:delText xml:space="preserve">the required RPG or </w:delText>
          </w:r>
        </w:del>
      </w:ins>
      <w:ins w:id="308" w:author="ERCOT 121323" w:date="2023-12-12T14:24:00Z">
        <w:del w:id="309" w:author="ERCOT 071524" w:date="2024-06-28T17:20:00Z">
          <w:r w:rsidR="00BA0BE4" w:rsidDel="00870749">
            <w:rPr>
              <w:iCs/>
            </w:rPr>
            <w:delText>ERCOT independent review process shall proceed</w:delText>
          </w:r>
        </w:del>
      </w:ins>
      <w:ins w:id="310" w:author="ERCOT 121323" w:date="2023-12-12T14:13:00Z">
        <w:del w:id="311" w:author="ERCOT 071524" w:date="2024-06-28T17:20:00Z">
          <w:r w:rsidR="00F60975" w:rsidRPr="00F60975" w:rsidDel="00870749">
            <w:rPr>
              <w:iCs/>
            </w:rPr>
            <w:delText xml:space="preserve"> using the submitted Load.  </w:delText>
          </w:r>
        </w:del>
      </w:ins>
    </w:p>
    <w:p w14:paraId="1F727E5F" w14:textId="7489C52F" w:rsidR="00F60975" w:rsidDel="00715CE5" w:rsidRDefault="00F60975" w:rsidP="00D61B41">
      <w:pPr>
        <w:numPr>
          <w:ilvl w:val="0"/>
          <w:numId w:val="3"/>
        </w:numPr>
        <w:spacing w:after="240"/>
        <w:rPr>
          <w:ins w:id="312" w:author="ERCOT 121323" w:date="2023-12-12T14:16:00Z"/>
          <w:del w:id="313" w:author="ERCOT 071524" w:date="2024-06-28T17:02:00Z"/>
          <w:iCs/>
        </w:rPr>
      </w:pPr>
      <w:ins w:id="314" w:author="ERCOT 121323" w:date="2023-12-12T14:16:00Z">
        <w:del w:id="315" w:author="ERCOT 071524" w:date="2024-06-28T17:02:00Z">
          <w:r w:rsidDel="00715CE5">
            <w:rPr>
              <w:iCs/>
            </w:rPr>
            <w:delText>If a TSP elects to proceed with review</w:delText>
          </w:r>
        </w:del>
      </w:ins>
      <w:ins w:id="316" w:author="ERCOT 121323" w:date="2023-12-13T09:10:00Z">
        <w:del w:id="317" w:author="ERCOT 071524" w:date="2024-06-28T17:02:00Z">
          <w:r w:rsidR="008D1DB2" w:rsidDel="00715CE5">
            <w:rPr>
              <w:iCs/>
            </w:rPr>
            <w:delText>:</w:delText>
          </w:r>
        </w:del>
      </w:ins>
      <w:ins w:id="318" w:author="ERCOT 121323" w:date="2023-12-12T14:16:00Z">
        <w:del w:id="319" w:author="ERCOT 071524" w:date="2024-06-28T17:02:00Z">
          <w:r w:rsidDel="00715CE5">
            <w:rPr>
              <w:iCs/>
            </w:rPr>
            <w:delText xml:space="preserve"> </w:delText>
          </w:r>
        </w:del>
      </w:ins>
    </w:p>
    <w:p w14:paraId="0666C0C8" w14:textId="04407540" w:rsidR="00BB56BD" w:rsidDel="00715CE5" w:rsidRDefault="00F60975" w:rsidP="00D61B41">
      <w:pPr>
        <w:spacing w:after="240"/>
        <w:ind w:left="1110" w:firstLine="330"/>
        <w:rPr>
          <w:del w:id="320" w:author="ERCOT 071524" w:date="2024-06-28T17:02:00Z"/>
          <w:iCs/>
        </w:rPr>
      </w:pPr>
      <w:ins w:id="321" w:author="ERCOT 121323" w:date="2023-12-12T14:17:00Z">
        <w:del w:id="322" w:author="ERCOT 071524" w:date="2024-06-28T17:02:00Z">
          <w:r w:rsidDel="00715CE5">
            <w:rPr>
              <w:iCs/>
            </w:rPr>
            <w:delText>F</w:delText>
          </w:r>
        </w:del>
      </w:ins>
      <w:ins w:id="323" w:author="ERCOT 121323" w:date="2023-11-13T16:21:00Z">
        <w:del w:id="324" w:author="ERCOT 071524" w:date="2024-06-28T17:02:00Z">
          <w:r w:rsidR="000655FC" w:rsidDel="00715CE5">
            <w:rPr>
              <w:iCs/>
            </w:rPr>
            <w:delText xml:space="preserve">or a Tier 1 or Tier 2 project, </w:delText>
          </w:r>
        </w:del>
      </w:ins>
      <w:ins w:id="325" w:author="ERCOT 121323" w:date="2023-12-08T19:05:00Z">
        <w:del w:id="326" w:author="ERCOT 071524" w:date="2024-06-28T17:02:00Z">
          <w:r w:rsidR="00EB3118" w:rsidDel="00715CE5">
            <w:rPr>
              <w:iCs/>
            </w:rPr>
            <w:delText xml:space="preserve">if </w:delText>
          </w:r>
        </w:del>
      </w:ins>
      <w:ins w:id="327" w:author="ERCOT 121323" w:date="2023-11-13T16:27:00Z">
        <w:del w:id="328" w:author="ERCOT 071524" w:date="2024-06-28T17:02:00Z">
          <w:r w:rsidR="003342D8" w:rsidDel="00715CE5">
            <w:rPr>
              <w:iCs/>
            </w:rPr>
            <w:delText xml:space="preserve">ERCOT’s independent review </w:delText>
          </w:r>
        </w:del>
      </w:ins>
      <w:ins w:id="329" w:author="ERCOT 121323" w:date="2023-12-08T19:05:00Z">
        <w:del w:id="330" w:author="ERCOT 071524" w:date="2024-06-28T17:02:00Z">
          <w:r w:rsidR="00EB3118" w:rsidDel="00715CE5">
            <w:rPr>
              <w:iCs/>
            </w:rPr>
            <w:delText xml:space="preserve">identifies a need for the project, ERCOT’s independent review </w:delText>
          </w:r>
        </w:del>
      </w:ins>
      <w:ins w:id="331" w:author="ERCOT 121323" w:date="2023-11-13T16:24:00Z">
        <w:del w:id="332" w:author="ERCOT 071524" w:date="2024-06-28T17:02:00Z">
          <w:r w:rsidR="000655FC" w:rsidDel="00715CE5">
            <w:rPr>
              <w:iCs/>
            </w:rPr>
            <w:delText xml:space="preserve">shall identify </w:delText>
          </w:r>
        </w:del>
      </w:ins>
      <w:ins w:id="333" w:author="ERCOT 121323" w:date="2023-11-13T16:22:00Z">
        <w:del w:id="334" w:author="ERCOT 071524" w:date="2024-06-28T17:02:00Z">
          <w:r w:rsidR="000655FC" w:rsidRPr="000655FC" w:rsidDel="00715CE5">
            <w:rPr>
              <w:iCs/>
            </w:rPr>
            <w:delText xml:space="preserve">whether the </w:delText>
          </w:r>
        </w:del>
      </w:ins>
      <w:ins w:id="335" w:author="ERCOT 121323" w:date="2023-11-13T16:23:00Z">
        <w:del w:id="336" w:author="ERCOT 071524" w:date="2024-06-28T17:02:00Z">
          <w:r w:rsidR="000655FC" w:rsidDel="00715CE5">
            <w:rPr>
              <w:iCs/>
            </w:rPr>
            <w:delText xml:space="preserve">unsupported </w:delText>
          </w:r>
        </w:del>
      </w:ins>
      <w:ins w:id="337" w:author="ERCOT 121323" w:date="2023-11-13T16:22:00Z">
        <w:del w:id="338" w:author="ERCOT 071524" w:date="2024-06-28T17:02:00Z">
          <w:r w:rsidR="000655FC" w:rsidRPr="000655FC" w:rsidDel="00715CE5">
            <w:rPr>
              <w:iCs/>
            </w:rPr>
            <w:delText xml:space="preserve">Load is essential to </w:delText>
          </w:r>
        </w:del>
      </w:ins>
      <w:ins w:id="339" w:author="ERCOT 121323" w:date="2023-11-13T16:28:00Z">
        <w:del w:id="340" w:author="ERCOT 071524" w:date="2024-06-28T17:02:00Z">
          <w:r w:rsidR="003342D8" w:rsidDel="00715CE5">
            <w:rPr>
              <w:iCs/>
            </w:rPr>
            <w:delText>th</w:delText>
          </w:r>
        </w:del>
      </w:ins>
      <w:ins w:id="341" w:author="ERCOT 121323" w:date="2023-12-08T18:39:00Z">
        <w:del w:id="342" w:author="ERCOT 071524" w:date="2024-06-28T17:02:00Z">
          <w:r w:rsidR="00E67536" w:rsidDel="00715CE5">
            <w:rPr>
              <w:iCs/>
            </w:rPr>
            <w:delText>e</w:delText>
          </w:r>
        </w:del>
      </w:ins>
      <w:ins w:id="343" w:author="ERCOT 121323" w:date="2023-11-13T16:22:00Z">
        <w:del w:id="344" w:author="ERCOT 071524" w:date="2024-06-28T17:02:00Z">
          <w:r w:rsidR="000655FC" w:rsidRPr="000655FC" w:rsidDel="00715CE5">
            <w:rPr>
              <w:iCs/>
            </w:rPr>
            <w:delText xml:space="preserve"> determination of need</w:delText>
          </w:r>
        </w:del>
      </w:ins>
      <w:ins w:id="345" w:author="ERCOT 121323" w:date="2023-12-08T18:39:00Z">
        <w:del w:id="346" w:author="ERCOT 071524" w:date="2024-06-28T17:02:00Z">
          <w:r w:rsidR="00E67536" w:rsidDel="00715CE5">
            <w:rPr>
              <w:iCs/>
            </w:rPr>
            <w:delText xml:space="preserve"> for </w:delText>
          </w:r>
        </w:del>
      </w:ins>
      <w:ins w:id="347" w:author="ERCOT 121323" w:date="2023-12-12T13:14:00Z">
        <w:del w:id="348" w:author="ERCOT 071524" w:date="2024-06-28T17:02:00Z">
          <w:r w:rsidR="00D977C2" w:rsidDel="00715CE5">
            <w:rPr>
              <w:iCs/>
            </w:rPr>
            <w:delText>the project or any portion thereof</w:delText>
          </w:r>
        </w:del>
      </w:ins>
      <w:ins w:id="349" w:author="ERCOT 121323" w:date="2023-12-12T14:17:00Z">
        <w:del w:id="350" w:author="ERCOT 071524" w:date="2024-06-28T17:02:00Z">
          <w:r w:rsidDel="00715CE5">
            <w:rPr>
              <w:iCs/>
            </w:rPr>
            <w:delText xml:space="preserve">, and </w:delText>
          </w:r>
        </w:del>
      </w:ins>
    </w:p>
    <w:p w14:paraId="2EFE69F6" w14:textId="1EE6790E" w:rsidR="00BB56BD" w:rsidDel="00715CE5" w:rsidRDefault="007E1F4B" w:rsidP="00D61B41">
      <w:pPr>
        <w:spacing w:after="240"/>
        <w:ind w:left="720" w:firstLine="720"/>
        <w:rPr>
          <w:del w:id="351" w:author="ERCOT 071524" w:date="2024-06-28T17:02:00Z"/>
          <w:iCs/>
        </w:rPr>
      </w:pPr>
      <w:ins w:id="352" w:author="ERCOT 121323" w:date="2023-12-13T12:19:00Z">
        <w:del w:id="353" w:author="ERCOT 071524" w:date="2024-06-28T17:02:00Z">
          <w:r w:rsidDel="00715CE5">
            <w:rPr>
              <w:iCs/>
            </w:rPr>
            <w:delText>(A)</w:delText>
          </w:r>
          <w:r w:rsidDel="00715CE5">
            <w:rPr>
              <w:iCs/>
            </w:rPr>
            <w:tab/>
          </w:r>
        </w:del>
      </w:ins>
      <w:ins w:id="354" w:author="ERCOT 121323" w:date="2023-12-08T18:38:00Z">
        <w:del w:id="355" w:author="ERCOT 071524" w:date="2024-06-28T17:02:00Z">
          <w:r w:rsidR="00E67536" w:rsidDel="00715CE5">
            <w:rPr>
              <w:iCs/>
            </w:rPr>
            <w:delText>I</w:delText>
          </w:r>
        </w:del>
      </w:ins>
      <w:ins w:id="356" w:author="ERCOT 121323" w:date="2023-11-13T16:22:00Z">
        <w:del w:id="357" w:author="ERCOT 071524" w:date="2024-06-28T17:02:00Z">
          <w:r w:rsidR="000655FC" w:rsidRPr="000655FC" w:rsidDel="00715CE5">
            <w:rPr>
              <w:iCs/>
            </w:rPr>
            <w:delText>f the unsupported Load is essential to the determination of need</w:delText>
          </w:r>
        </w:del>
      </w:ins>
      <w:ins w:id="358" w:author="ERCOT 121323" w:date="2023-12-12T13:15:00Z">
        <w:del w:id="359" w:author="ERCOT 071524" w:date="2024-06-28T17:02:00Z">
          <w:r w:rsidR="00D977C2" w:rsidDel="00715CE5">
            <w:rPr>
              <w:iCs/>
            </w:rPr>
            <w:delText xml:space="preserve"> for the project or any portion thereof</w:delText>
          </w:r>
        </w:del>
      </w:ins>
      <w:ins w:id="360" w:author="ERCOT 121323" w:date="2023-11-13T16:22:00Z">
        <w:del w:id="361" w:author="ERCOT 071524" w:date="2024-06-28T17:02:00Z">
          <w:r w:rsidR="000655FC" w:rsidRPr="000655FC" w:rsidDel="00715CE5">
            <w:rPr>
              <w:iCs/>
            </w:rPr>
            <w:delText>, ERCOT</w:delText>
          </w:r>
        </w:del>
      </w:ins>
      <w:ins w:id="362" w:author="ERCOT 121323" w:date="2023-11-13T16:37:00Z">
        <w:del w:id="363" w:author="ERCOT 071524" w:date="2024-06-28T17:02:00Z">
          <w:r w:rsidR="00FB20F9" w:rsidDel="00715CE5">
            <w:rPr>
              <w:iCs/>
            </w:rPr>
            <w:delText>’s independent review</w:delText>
          </w:r>
        </w:del>
      </w:ins>
      <w:ins w:id="364" w:author="ERCOT 121323" w:date="2023-11-13T16:22:00Z">
        <w:del w:id="365" w:author="ERCOT 071524" w:date="2024-06-28T17:02:00Z">
          <w:r w:rsidR="000655FC" w:rsidRPr="000655FC" w:rsidDel="00715CE5">
            <w:rPr>
              <w:iCs/>
            </w:rPr>
            <w:delText xml:space="preserve"> </w:delText>
          </w:r>
        </w:del>
      </w:ins>
      <w:ins w:id="366" w:author="ERCOT 121323" w:date="2023-11-13T16:24:00Z">
        <w:del w:id="367" w:author="ERCOT 071524" w:date="2024-06-28T17:02:00Z">
          <w:r w:rsidR="000655FC" w:rsidDel="00715CE5">
            <w:rPr>
              <w:iCs/>
            </w:rPr>
            <w:delText xml:space="preserve">shall </w:delText>
          </w:r>
        </w:del>
      </w:ins>
      <w:ins w:id="368" w:author="ERCOT 121323" w:date="2023-12-08T18:38:00Z">
        <w:del w:id="369" w:author="ERCOT 071524" w:date="2024-06-28T17:02:00Z">
          <w:r w:rsidR="00E67536" w:rsidDel="00715CE5">
            <w:rPr>
              <w:iCs/>
            </w:rPr>
            <w:delText xml:space="preserve">not provide </w:delText>
          </w:r>
        </w:del>
      </w:ins>
      <w:ins w:id="370" w:author="ERCOT 121323" w:date="2023-12-11T22:54:00Z">
        <w:del w:id="371" w:author="ERCOT 071524" w:date="2024-06-28T17:02:00Z">
          <w:r w:rsidR="00783F2C" w:rsidDel="00715CE5">
            <w:rPr>
              <w:iCs/>
            </w:rPr>
            <w:delText xml:space="preserve">or recommend </w:delText>
          </w:r>
        </w:del>
      </w:ins>
      <w:ins w:id="372" w:author="ERCOT 121323" w:date="2023-12-08T18:38:00Z">
        <w:del w:id="373" w:author="ERCOT 071524" w:date="2024-06-28T17:02:00Z">
          <w:r w:rsidR="00E67536" w:rsidDel="00715CE5">
            <w:rPr>
              <w:iCs/>
            </w:rPr>
            <w:delText>an</w:delText>
          </w:r>
        </w:del>
      </w:ins>
      <w:ins w:id="374" w:author="ERCOT 121323" w:date="2023-11-13T16:22:00Z">
        <w:del w:id="375" w:author="ERCOT 071524" w:date="2024-06-28T17:02:00Z">
          <w:r w:rsidR="000655FC" w:rsidRPr="000655FC" w:rsidDel="00715CE5">
            <w:rPr>
              <w:iCs/>
            </w:rPr>
            <w:delText xml:space="preserve"> endorsement </w:delText>
          </w:r>
        </w:del>
      </w:ins>
      <w:ins w:id="376" w:author="ERCOT 121323" w:date="2023-12-12T13:15:00Z">
        <w:del w:id="377" w:author="ERCOT 071524" w:date="2024-06-28T17:02:00Z">
          <w:r w:rsidR="00D977C2" w:rsidDel="00715CE5">
            <w:rPr>
              <w:iCs/>
            </w:rPr>
            <w:delText>for</w:delText>
          </w:r>
        </w:del>
      </w:ins>
      <w:ins w:id="378" w:author="ERCOT 121323" w:date="2023-11-13T16:22:00Z">
        <w:del w:id="379" w:author="ERCOT 071524" w:date="2024-06-28T17:02:00Z">
          <w:r w:rsidR="000655FC" w:rsidRPr="000655FC" w:rsidDel="00715CE5">
            <w:rPr>
              <w:iCs/>
            </w:rPr>
            <w:delText xml:space="preserve"> the project</w:delText>
          </w:r>
        </w:del>
      </w:ins>
      <w:ins w:id="380" w:author="ERCOT 121323" w:date="2023-12-12T11:40:00Z">
        <w:del w:id="381" w:author="ERCOT 071524" w:date="2024-06-28T17:02:00Z">
          <w:r w:rsidR="00506F79" w:rsidDel="00715CE5">
            <w:rPr>
              <w:iCs/>
            </w:rPr>
            <w:delText xml:space="preserve"> or portion that is attributable to the unsupported Load</w:delText>
          </w:r>
        </w:del>
      </w:ins>
      <w:ins w:id="382" w:author="ERCOT 121323" w:date="2023-12-12T14:17:00Z">
        <w:del w:id="383" w:author="ERCOT 071524" w:date="2024-06-28T17:02:00Z">
          <w:r w:rsidR="00F60975" w:rsidDel="00715CE5">
            <w:rPr>
              <w:iCs/>
            </w:rPr>
            <w:delText>; and</w:delText>
          </w:r>
        </w:del>
      </w:ins>
    </w:p>
    <w:p w14:paraId="7133C9C5" w14:textId="6F3F32DC" w:rsidR="000655FC" w:rsidRPr="00783F2C" w:rsidDel="00715CE5" w:rsidRDefault="00E67536" w:rsidP="00D61B41">
      <w:pPr>
        <w:spacing w:after="240"/>
        <w:ind w:left="1440" w:firstLine="720"/>
        <w:rPr>
          <w:ins w:id="384" w:author="ERCOT 121323" w:date="2023-11-13T16:21:00Z"/>
          <w:del w:id="385" w:author="ERCOT 071524" w:date="2024-06-28T17:02:00Z"/>
          <w:iCs/>
        </w:rPr>
      </w:pPr>
      <w:ins w:id="386" w:author="ERCOT 121323" w:date="2023-12-08T18:38:00Z">
        <w:del w:id="387" w:author="ERCOT 071524" w:date="2024-06-28T17:02:00Z">
          <w:r w:rsidDel="00715CE5">
            <w:rPr>
              <w:iCs/>
            </w:rPr>
            <w:lastRenderedPageBreak/>
            <w:delText>I</w:delText>
          </w:r>
        </w:del>
      </w:ins>
      <w:ins w:id="388" w:author="ERCOT 121323" w:date="2023-11-13T16:22:00Z">
        <w:del w:id="389" w:author="ERCOT 071524" w:date="2024-06-28T17:02:00Z">
          <w:r w:rsidR="000655FC" w:rsidRPr="000655FC" w:rsidDel="00715CE5">
            <w:rPr>
              <w:iCs/>
            </w:rPr>
            <w:delText>f the unsupported Load is not essential to the determination of need</w:delText>
          </w:r>
        </w:del>
      </w:ins>
      <w:ins w:id="390" w:author="ERCOT 121323" w:date="2023-12-12T11:43:00Z">
        <w:del w:id="391" w:author="ERCOT 071524" w:date="2024-06-28T17:02:00Z">
          <w:r w:rsidR="00506F79" w:rsidDel="00715CE5">
            <w:rPr>
              <w:iCs/>
            </w:rPr>
            <w:delText xml:space="preserve"> for the project</w:delText>
          </w:r>
        </w:del>
      </w:ins>
      <w:ins w:id="392" w:author="ERCOT 121323" w:date="2023-12-12T13:55:00Z">
        <w:del w:id="393" w:author="ERCOT 071524" w:date="2024-06-28T17:02:00Z">
          <w:r w:rsidR="0045214F" w:rsidDel="00715CE5">
            <w:rPr>
              <w:iCs/>
            </w:rPr>
            <w:delText xml:space="preserve"> or any portion thereof</w:delText>
          </w:r>
        </w:del>
      </w:ins>
      <w:ins w:id="394" w:author="ERCOT 121323" w:date="2023-11-13T16:22:00Z">
        <w:del w:id="395" w:author="ERCOT 071524" w:date="2024-06-28T17:02:00Z">
          <w:r w:rsidR="000655FC" w:rsidRPr="000655FC" w:rsidDel="00715CE5">
            <w:rPr>
              <w:iCs/>
            </w:rPr>
            <w:delText>,</w:delText>
          </w:r>
        </w:del>
      </w:ins>
      <w:ins w:id="396" w:author="ERCOT 121323" w:date="2023-12-11T22:55:00Z">
        <w:del w:id="397" w:author="ERCOT 071524" w:date="2024-06-28T17:02:00Z">
          <w:r w:rsidR="00783F2C" w:rsidDel="00715CE5">
            <w:rPr>
              <w:iCs/>
            </w:rPr>
            <w:delText xml:space="preserve"> then for a Tier 1 project, </w:delText>
          </w:r>
        </w:del>
      </w:ins>
      <w:ins w:id="398" w:author="ERCOT 121323" w:date="2023-11-13T16:22:00Z">
        <w:del w:id="399" w:author="ERCOT 071524" w:date="2024-06-28T17:02:00Z">
          <w:r w:rsidR="000655FC" w:rsidRPr="00783F2C" w:rsidDel="00715CE5">
            <w:rPr>
              <w:iCs/>
            </w:rPr>
            <w:delText>ERCOT</w:delText>
          </w:r>
        </w:del>
      </w:ins>
      <w:ins w:id="400" w:author="ERCOT 121323" w:date="2023-12-11T22:55:00Z">
        <w:del w:id="401" w:author="ERCOT 071524" w:date="2024-06-28T17:02:00Z">
          <w:r w:rsidR="00783F2C" w:rsidDel="00715CE5">
            <w:rPr>
              <w:iCs/>
            </w:rPr>
            <w:delText>’s independent review shall</w:delText>
          </w:r>
        </w:del>
      </w:ins>
      <w:ins w:id="402" w:author="ERCOT 121323" w:date="2023-11-13T16:39:00Z">
        <w:del w:id="403" w:author="ERCOT 071524" w:date="2024-06-28T17:02:00Z">
          <w:r w:rsidR="00FB20F9" w:rsidRPr="00783F2C" w:rsidDel="00715CE5">
            <w:rPr>
              <w:iCs/>
            </w:rPr>
            <w:delText xml:space="preserve"> recommend </w:delText>
          </w:r>
        </w:del>
      </w:ins>
      <w:ins w:id="404" w:author="ERCOT 121323" w:date="2023-11-13T16:22:00Z">
        <w:del w:id="405" w:author="ERCOT 071524" w:date="2024-06-28T17:02:00Z">
          <w:r w:rsidR="000655FC" w:rsidRPr="00783F2C" w:rsidDel="00715CE5">
            <w:rPr>
              <w:iCs/>
            </w:rPr>
            <w:delText>an endorsement of th</w:delText>
          </w:r>
        </w:del>
      </w:ins>
      <w:ins w:id="406" w:author="ERCOT 121323" w:date="2023-12-12T11:44:00Z">
        <w:del w:id="407" w:author="ERCOT 071524" w:date="2024-06-28T17:02:00Z">
          <w:r w:rsidR="00506F79" w:rsidDel="00715CE5">
            <w:rPr>
              <w:iCs/>
            </w:rPr>
            <w:delText xml:space="preserve">at </w:delText>
          </w:r>
        </w:del>
      </w:ins>
      <w:ins w:id="408" w:author="ERCOT 121323" w:date="2023-11-13T16:22:00Z">
        <w:del w:id="409" w:author="ERCOT 071524" w:date="2024-06-28T17:02:00Z">
          <w:r w:rsidR="000655FC" w:rsidRPr="00783F2C" w:rsidDel="00715CE5">
            <w:rPr>
              <w:iCs/>
            </w:rPr>
            <w:delText>project</w:delText>
          </w:r>
        </w:del>
      </w:ins>
      <w:ins w:id="410" w:author="ERCOT 121323" w:date="2023-12-08T22:46:00Z">
        <w:del w:id="411" w:author="ERCOT 071524" w:date="2024-06-28T17:02:00Z">
          <w:r w:rsidR="00BB56BD" w:rsidRPr="00783F2C" w:rsidDel="00715CE5">
            <w:rPr>
              <w:iCs/>
            </w:rPr>
            <w:delText xml:space="preserve">, </w:delText>
          </w:r>
        </w:del>
      </w:ins>
      <w:ins w:id="412" w:author="ERCOT 121323" w:date="2023-12-11T22:55:00Z">
        <w:del w:id="413" w:author="ERCOT 071524" w:date="2024-06-28T17:02:00Z">
          <w:r w:rsidR="00935A40" w:rsidDel="00715CE5">
            <w:rPr>
              <w:iCs/>
            </w:rPr>
            <w:delText>and</w:delText>
          </w:r>
        </w:del>
      </w:ins>
      <w:ins w:id="414" w:author="ERCOT 121323" w:date="2023-12-11T22:56:00Z">
        <w:del w:id="415" w:author="ERCOT 071524" w:date="2024-06-28T17:02:00Z">
          <w:r w:rsidR="00935A40" w:rsidDel="00715CE5">
            <w:rPr>
              <w:iCs/>
            </w:rPr>
            <w:delText>, for a Tier 2 project, ERCOT’s independent review shall endorse the project</w:delText>
          </w:r>
        </w:del>
      </w:ins>
      <w:ins w:id="416" w:author="ERCOT 121323" w:date="2023-11-13T16:22:00Z">
        <w:del w:id="417" w:author="ERCOT 071524" w:date="2024-06-28T17:02:00Z">
          <w:r w:rsidR="000655FC" w:rsidRPr="00783F2C" w:rsidDel="00715CE5">
            <w:rPr>
              <w:iCs/>
            </w:rPr>
            <w:delText xml:space="preserve">.  </w:delText>
          </w:r>
        </w:del>
      </w:ins>
    </w:p>
    <w:p w14:paraId="6AD08EBD" w14:textId="4D7AA258" w:rsidR="000655FC" w:rsidDel="00715CE5" w:rsidRDefault="000655FC" w:rsidP="00D61B41">
      <w:pPr>
        <w:spacing w:after="240"/>
        <w:ind w:left="1440" w:firstLine="720"/>
        <w:rPr>
          <w:ins w:id="418" w:author="Oncor" w:date="2023-04-25T13:13:00Z"/>
          <w:del w:id="419" w:author="ERCOT 071524" w:date="2024-06-28T17:02:00Z"/>
          <w:iCs/>
        </w:rPr>
      </w:pPr>
      <w:ins w:id="420" w:author="ERCOT 121323" w:date="2023-11-13T16:21:00Z">
        <w:del w:id="421" w:author="ERCOT 071524" w:date="2024-06-28T17:02:00Z">
          <w:r w:rsidDel="00715CE5">
            <w:rPr>
              <w:iCs/>
            </w:rPr>
            <w:delText>For a Tier 3 project,</w:delText>
          </w:r>
        </w:del>
      </w:ins>
      <w:ins w:id="422" w:author="ERCOT 121323" w:date="2023-11-13T16:30:00Z">
        <w:del w:id="423" w:author="ERCOT 071524" w:date="2024-06-28T17:02:00Z">
          <w:r w:rsidR="003342D8" w:rsidDel="00715CE5">
            <w:rPr>
              <w:iCs/>
            </w:rPr>
            <w:delText xml:space="preserve"> </w:delText>
          </w:r>
        </w:del>
      </w:ins>
      <w:ins w:id="424" w:author="ERCOT 121323" w:date="2023-11-13T16:29:00Z">
        <w:del w:id="425" w:author="ERCOT 071524" w:date="2024-06-28T17:02:00Z">
          <w:r w:rsidR="003342D8" w:rsidDel="00715CE5">
            <w:rPr>
              <w:iCs/>
            </w:rPr>
            <w:delText xml:space="preserve">if the RPG process results in an acceptance of the </w:delText>
          </w:r>
        </w:del>
      </w:ins>
      <w:ins w:id="426" w:author="ERCOT 121323" w:date="2023-12-13T09:17:00Z">
        <w:del w:id="427" w:author="ERCOT 071524" w:date="2024-06-28T17:02:00Z">
          <w:r w:rsidR="008D1DB2" w:rsidDel="00715CE5">
            <w:rPr>
              <w:iCs/>
            </w:rPr>
            <w:delText xml:space="preserve"> </w:delText>
          </w:r>
        </w:del>
      </w:ins>
      <w:ins w:id="428" w:author="ERCOT 121323" w:date="2023-11-13T16:29:00Z">
        <w:del w:id="429" w:author="ERCOT 071524" w:date="2024-06-28T17:02:00Z">
          <w:r w:rsidR="003342D8" w:rsidDel="00715CE5">
            <w:rPr>
              <w:iCs/>
            </w:rPr>
            <w:delText xml:space="preserve">project, ERCOT’s acceptance letter </w:delText>
          </w:r>
        </w:del>
      </w:ins>
      <w:ins w:id="430" w:author="ERCOT 121323" w:date="2023-11-13T16:30:00Z">
        <w:del w:id="431" w:author="ERCOT 071524" w:date="2024-06-28T17:02:00Z">
          <w:r w:rsidR="003342D8" w:rsidDel="00715CE5">
            <w:rPr>
              <w:iCs/>
            </w:rPr>
            <w:delText xml:space="preserve">for the project shall </w:delText>
          </w:r>
        </w:del>
      </w:ins>
      <w:ins w:id="432" w:author="ERCOT 121323" w:date="2023-11-13T16:32:00Z">
        <w:del w:id="433" w:author="ERCOT 071524" w:date="2024-06-28T17:02:00Z">
          <w:r w:rsidR="003342D8" w:rsidRPr="003342D8" w:rsidDel="00715CE5">
            <w:rPr>
              <w:iCs/>
            </w:rPr>
            <w:delText xml:space="preserve">indicate that the </w:delText>
          </w:r>
        </w:del>
      </w:ins>
      <w:ins w:id="434" w:author="ERCOT 121323" w:date="2023-11-13T16:33:00Z">
        <w:del w:id="435" w:author="ERCOT 071524" w:date="2024-06-28T17:02:00Z">
          <w:r w:rsidR="003342D8" w:rsidDel="00715CE5">
            <w:rPr>
              <w:iCs/>
            </w:rPr>
            <w:delText xml:space="preserve">asserted need for the project </w:delText>
          </w:r>
        </w:del>
      </w:ins>
      <w:ins w:id="436" w:author="ERCOT 121323" w:date="2023-11-13T16:32:00Z">
        <w:del w:id="437" w:author="ERCOT 071524" w:date="2024-06-28T17:02:00Z">
          <w:r w:rsidR="003342D8" w:rsidRPr="003342D8" w:rsidDel="00715CE5">
            <w:rPr>
              <w:iCs/>
            </w:rPr>
            <w:delText xml:space="preserve">is based on </w:delText>
          </w:r>
        </w:del>
      </w:ins>
      <w:ins w:id="438" w:author="ERCOT 121323" w:date="2023-12-12T11:42:00Z">
        <w:del w:id="439" w:author="ERCOT 071524" w:date="2024-06-28T17:02:00Z">
          <w:r w:rsidR="00506F79" w:rsidDel="00715CE5">
            <w:rPr>
              <w:iCs/>
            </w:rPr>
            <w:delText xml:space="preserve">the unsupported </w:delText>
          </w:r>
        </w:del>
      </w:ins>
      <w:ins w:id="440" w:author="ERCOT 121323" w:date="2023-11-13T16:32:00Z">
        <w:del w:id="441" w:author="ERCOT 071524" w:date="2024-06-28T17:02:00Z">
          <w:r w:rsidR="003342D8" w:rsidRPr="003342D8" w:rsidDel="00715CE5">
            <w:rPr>
              <w:iCs/>
            </w:rPr>
            <w:delText>Load provided by the TSP</w:delText>
          </w:r>
        </w:del>
      </w:ins>
      <w:ins w:id="442" w:author="ERCOT 121323" w:date="2023-11-13T16:33:00Z">
        <w:del w:id="443" w:author="ERCOT 071524" w:date="2024-06-28T17:02:00Z">
          <w:r w:rsidR="003342D8" w:rsidDel="00715CE5">
            <w:rPr>
              <w:iCs/>
            </w:rPr>
            <w:delText>.</w:delText>
          </w:r>
        </w:del>
      </w:ins>
    </w:p>
    <w:bookmarkEnd w:id="273"/>
    <w:p w14:paraId="5E00D262" w14:textId="77777777" w:rsidR="0019047C" w:rsidRPr="00415110" w:rsidDel="00FB20F9" w:rsidRDefault="0019047C" w:rsidP="0019047C">
      <w:pPr>
        <w:spacing w:after="240"/>
        <w:ind w:left="1440" w:hanging="720"/>
        <w:rPr>
          <w:del w:id="444" w:author="ERCOT 121323" w:date="2023-11-13T16:41:00Z"/>
          <w:iCs/>
        </w:rPr>
      </w:pPr>
      <w:ins w:id="445" w:author="Oncor" w:date="2023-04-25T13:14:00Z">
        <w:del w:id="446" w:author="ERCOT 121323" w:date="2023-11-13T16:41:00Z">
          <w:r w:rsidRPr="005D760E" w:rsidDel="00FB20F9">
            <w:rPr>
              <w:iCs/>
            </w:rPr>
            <w:delText>(b)</w:delText>
          </w:r>
          <w:r w:rsidDel="00FB20F9">
            <w:rPr>
              <w:iCs/>
            </w:rPr>
            <w:tab/>
          </w:r>
          <w:r w:rsidRPr="005D760E" w:rsidDel="00FB20F9">
            <w:rPr>
              <w:iCs/>
            </w:rPr>
            <w:delText xml:space="preserve">Multiple </w:delText>
          </w:r>
        </w:del>
      </w:ins>
      <w:ins w:id="447" w:author="Oncor" w:date="2023-05-10T10:51:00Z">
        <w:del w:id="448" w:author="ERCOT 121323" w:date="2023-11-13T16:41:00Z">
          <w:r w:rsidDel="00FB20F9">
            <w:rPr>
              <w:iCs/>
            </w:rPr>
            <w:delText>C</w:delText>
          </w:r>
        </w:del>
      </w:ins>
      <w:ins w:id="449" w:author="Oncor" w:date="2023-04-25T13:14:00Z">
        <w:del w:id="450" w:author="ERCOT 121323" w:date="2023-11-13T16:41:00Z">
          <w:r w:rsidRPr="005D760E" w:rsidDel="00FB20F9">
            <w:rPr>
              <w:iCs/>
            </w:rPr>
            <w:delText xml:space="preserve">ustomer service requests in a </w:delText>
          </w:r>
        </w:del>
      </w:ins>
      <w:ins w:id="451" w:author="Oncor" w:date="2023-04-25T13:18:00Z">
        <w:del w:id="452" w:author="ERCOT 121323" w:date="2023-11-13T16:41:00Z">
          <w:r w:rsidRPr="005D760E" w:rsidDel="00FB20F9">
            <w:rPr>
              <w:iCs/>
            </w:rPr>
            <w:delText xml:space="preserve">specific </w:delText>
          </w:r>
        </w:del>
      </w:ins>
      <w:ins w:id="453" w:author="Oncor" w:date="2023-04-25T13:14:00Z">
        <w:del w:id="454" w:author="ERCOT 121323" w:date="2023-11-13T16:41:00Z">
          <w:r w:rsidRPr="005D760E" w:rsidDel="00FB20F9">
            <w:rPr>
              <w:iCs/>
            </w:rPr>
            <w:delText xml:space="preserve">geographical area, ERCOT’s independent review of such projects shall incorporate and consider any information provided by TSP(s) regarding the historical </w:delText>
          </w:r>
        </w:del>
      </w:ins>
      <w:ins w:id="455" w:author="Oncor" w:date="2023-05-10T10:48:00Z">
        <w:del w:id="456" w:author="ERCOT 121323" w:date="2023-11-13T16:41:00Z">
          <w:r w:rsidDel="00FB20F9">
            <w:rPr>
              <w:iCs/>
            </w:rPr>
            <w:delText>L</w:delText>
          </w:r>
        </w:del>
      </w:ins>
      <w:ins w:id="457" w:author="Oncor" w:date="2023-04-25T13:14:00Z">
        <w:del w:id="458" w:author="ERCOT 121323" w:date="2023-11-13T16:41:00Z">
          <w:r w:rsidRPr="005D760E" w:rsidDel="00FB20F9">
            <w:rPr>
              <w:iCs/>
            </w:rPr>
            <w:delText>oad,</w:delText>
          </w:r>
        </w:del>
      </w:ins>
      <w:ins w:id="459" w:author="Oncor" w:date="2023-04-25T13:20:00Z">
        <w:del w:id="460" w:author="ERCOT 121323" w:date="2023-11-13T16:41:00Z">
          <w:r w:rsidRPr="005D760E" w:rsidDel="00FB20F9">
            <w:rPr>
              <w:iCs/>
            </w:rPr>
            <w:delText xml:space="preserve"> and</w:delText>
          </w:r>
        </w:del>
      </w:ins>
      <w:ins w:id="461" w:author="Oncor" w:date="2023-04-25T13:14:00Z">
        <w:del w:id="462" w:author="ERCOT 121323" w:date="2023-11-13T16:41:00Z">
          <w:r w:rsidRPr="005D760E" w:rsidDel="00FB20F9">
            <w:rPr>
              <w:iCs/>
            </w:rPr>
            <w:delText xml:space="preserve"> quantifiable evidence </w:delText>
          </w:r>
        </w:del>
      </w:ins>
      <w:ins w:id="463" w:author="Oncor" w:date="2023-04-25T13:19:00Z">
        <w:del w:id="464" w:author="ERCOT 121323" w:date="2023-11-13T16:41:00Z">
          <w:r w:rsidRPr="005D760E" w:rsidDel="00FB20F9">
            <w:rPr>
              <w:iCs/>
            </w:rPr>
            <w:delText>of</w:delText>
          </w:r>
        </w:del>
      </w:ins>
      <w:ins w:id="465" w:author="Oncor" w:date="2023-04-25T13:14:00Z">
        <w:del w:id="466" w:author="ERCOT 121323" w:date="2023-11-13T16:41:00Z">
          <w:r w:rsidRPr="005D760E" w:rsidDel="00FB20F9">
            <w:rPr>
              <w:iCs/>
            </w:rPr>
            <w:delText xml:space="preserve"> the forecasted </w:delText>
          </w:r>
        </w:del>
      </w:ins>
      <w:ins w:id="467" w:author="Oncor" w:date="2023-05-10T10:48:00Z">
        <w:del w:id="468" w:author="ERCOT 121323" w:date="2023-11-13T16:41:00Z">
          <w:r w:rsidDel="00FB20F9">
            <w:rPr>
              <w:iCs/>
            </w:rPr>
            <w:delText>L</w:delText>
          </w:r>
        </w:del>
      </w:ins>
      <w:ins w:id="469" w:author="Oncor" w:date="2023-04-25T13:14:00Z">
        <w:del w:id="470" w:author="ERCOT 121323" w:date="2023-11-13T16:41:00Z">
          <w:r w:rsidRPr="005D760E" w:rsidDel="00FB20F9">
            <w:rPr>
              <w:iCs/>
            </w:rPr>
            <w:delText xml:space="preserve">oad growth and any additional </w:delText>
          </w:r>
        </w:del>
      </w:ins>
      <w:ins w:id="471" w:author="Oncor" w:date="2023-05-10T10:48:00Z">
        <w:del w:id="472" w:author="ERCOT 121323" w:date="2023-11-13T16:41:00Z">
          <w:r w:rsidDel="00FB20F9">
            <w:rPr>
              <w:iCs/>
            </w:rPr>
            <w:delText>L</w:delText>
          </w:r>
        </w:del>
      </w:ins>
      <w:ins w:id="473" w:author="Oncor" w:date="2023-04-25T13:14:00Z">
        <w:del w:id="474" w:author="ERCOT 121323" w:date="2023-11-13T16:41:00Z">
          <w:r w:rsidRPr="005D760E" w:rsidDel="00FB20F9">
            <w:rPr>
              <w:iCs/>
            </w:rPr>
            <w:delText>oad seeking interconnection in the project area</w:delText>
          </w:r>
        </w:del>
      </w:ins>
      <w:ins w:id="475" w:author="Oncor" w:date="2023-04-25T13:20:00Z">
        <w:del w:id="476" w:author="ERCOT 121323" w:date="2023-11-13T16:41:00Z">
          <w:r w:rsidRPr="005D760E" w:rsidDel="00FB20F9">
            <w:rPr>
              <w:iCs/>
            </w:rPr>
            <w:delText>,</w:delText>
          </w:r>
        </w:del>
      </w:ins>
      <w:ins w:id="477" w:author="Oncor" w:date="2023-04-25T13:14:00Z">
        <w:del w:id="478" w:author="ERCOT 121323" w:date="2023-11-13T16:41:00Z">
          <w:r w:rsidRPr="005D760E" w:rsidDel="00FB20F9">
            <w:rPr>
              <w:iCs/>
            </w:rPr>
            <w:delText xml:space="preserve"> that may not </w:delText>
          </w:r>
        </w:del>
      </w:ins>
      <w:ins w:id="479" w:author="Oncor" w:date="2023-04-25T14:01:00Z">
        <w:del w:id="480" w:author="ERCOT 121323" w:date="2023-11-13T16:41:00Z">
          <w:r w:rsidRPr="005D760E" w:rsidDel="00FB20F9">
            <w:rPr>
              <w:iCs/>
            </w:rPr>
            <w:delText>have</w:delText>
          </w:r>
        </w:del>
      </w:ins>
      <w:ins w:id="481" w:author="Oncor" w:date="2023-04-25T13:14:00Z">
        <w:del w:id="482" w:author="ERCOT 121323" w:date="2023-11-13T16:41:00Z">
          <w:r w:rsidRPr="005D760E" w:rsidDel="00FB20F9">
            <w:rPr>
              <w:iCs/>
            </w:rPr>
            <w:delText xml:space="preserve"> signed </w:delText>
          </w:r>
        </w:del>
      </w:ins>
      <w:ins w:id="483" w:author="Oncor" w:date="2023-04-25T14:18:00Z">
        <w:del w:id="484" w:author="ERCOT 121323" w:date="2023-11-13T16:41:00Z">
          <w:r w:rsidRPr="005D760E" w:rsidDel="00FB20F9">
            <w:rPr>
              <w:iCs/>
            </w:rPr>
            <w:delText xml:space="preserve">an </w:delText>
          </w:r>
        </w:del>
      </w:ins>
      <w:ins w:id="485" w:author="Oncor" w:date="2023-04-25T13:14:00Z">
        <w:del w:id="486" w:author="ERCOT 121323" w:date="2023-11-13T16:41:00Z">
          <w:r w:rsidRPr="005D760E" w:rsidDel="00FB20F9">
            <w:rPr>
              <w:iCs/>
            </w:rPr>
            <w:delText>agreement.</w:delText>
          </w:r>
        </w:del>
      </w:ins>
    </w:p>
    <w:p w14:paraId="6093DED4" w14:textId="29FFBFB7" w:rsidR="0019047C" w:rsidRDefault="0019047C" w:rsidP="0019047C">
      <w:pPr>
        <w:spacing w:after="240"/>
        <w:ind w:left="720" w:hanging="720"/>
        <w:rPr>
          <w:iCs/>
          <w:color w:val="000000"/>
        </w:rPr>
      </w:pPr>
      <w:r w:rsidRPr="00415110">
        <w:rPr>
          <w:iCs/>
          <w:color w:val="000000"/>
        </w:rPr>
        <w:t>(</w:t>
      </w:r>
      <w:ins w:id="487" w:author="ERCOT 071524" w:date="2024-07-12T14:15:00Z">
        <w:r w:rsidR="0048667E">
          <w:rPr>
            <w:iCs/>
            <w:color w:val="000000"/>
          </w:rPr>
          <w:t>3</w:t>
        </w:r>
      </w:ins>
      <w:del w:id="488" w:author="ERCOT 071524" w:date="2024-07-12T14:15:00Z">
        <w:r w:rsidRPr="00415110" w:rsidDel="0048667E">
          <w:rPr>
            <w:iCs/>
            <w:color w:val="000000"/>
          </w:rPr>
          <w:delText>4</w:delText>
        </w:r>
      </w:del>
      <w:r w:rsidRPr="00415110">
        <w:rPr>
          <w:iCs/>
          <w:color w:val="000000"/>
        </w:rPr>
        <w:t>)</w:t>
      </w:r>
      <w:r w:rsidRPr="00415110">
        <w:rPr>
          <w:iCs/>
          <w:color w:val="000000"/>
        </w:rPr>
        <w:tab/>
        <w:t>If a TSP asserts a need for a proposed Tier 1 or Tier 2 project based in part or in whole on its own planning criteria, then ERCOT</w:t>
      </w:r>
      <w:ins w:id="489" w:author="ERCOT 121323" w:date="2023-12-12T14:18:00Z">
        <w:r w:rsidR="00F60975">
          <w:rPr>
            <w:iCs/>
            <w:color w:val="000000"/>
          </w:rPr>
          <w:t>’</w:t>
        </w:r>
      </w:ins>
      <w:del w:id="490" w:author="ERCOT 121323" w:date="2023-12-12T14:18:00Z">
        <w:r w:rsidRPr="00415110" w:rsidDel="00F60975">
          <w:rPr>
            <w:iCs/>
            <w:color w:val="000000"/>
          </w:rPr>
          <w:delText>'</w:delText>
        </w:r>
      </w:del>
      <w:r w:rsidRPr="00415110">
        <w:rPr>
          <w:iCs/>
          <w:color w:val="000000"/>
        </w:rPr>
        <w: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bookmarkEnd w:id="177"/>
    <w:bookmarkEnd w:id="178"/>
    <w:bookmarkEnd w:id="179"/>
    <w:bookmarkEnd w:id="180"/>
    <w:bookmarkEnd w:id="181"/>
    <w:bookmarkEnd w:id="182"/>
    <w:bookmarkEnd w:id="183"/>
    <w:bookmarkEnd w:id="184"/>
    <w:bookmarkEnd w:id="185"/>
    <w:sectPr w:rsidR="0019047C" w:rsidSect="0074209E">
      <w:headerReference w:type="default" r:id="rId40"/>
      <w:footerReference w:type="default" r:id="rId4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6" w:author="ERCOT Market Rules" w:date="2024-08-28T16:27:00Z" w:initials="EWG">
    <w:p w14:paraId="6AECEA6F" w14:textId="1ADCFA14" w:rsidR="0072112B" w:rsidRDefault="0072112B">
      <w:pPr>
        <w:pStyle w:val="CommentText"/>
      </w:pPr>
      <w:r>
        <w:rPr>
          <w:rStyle w:val="CommentReference"/>
        </w:rPr>
        <w:annotationRef/>
      </w:r>
      <w:r>
        <w:t>Please note NPRR956 also proposes revisions to this section.</w:t>
      </w:r>
    </w:p>
  </w:comment>
  <w:comment w:id="173" w:author="ERCOT Market Rules" w:date="2024-08-28T16:28:00Z" w:initials="EWG">
    <w:p w14:paraId="1696D44E" w14:textId="3EB038A3" w:rsidR="0072112B" w:rsidRDefault="0072112B">
      <w:pPr>
        <w:pStyle w:val="CommentText"/>
      </w:pPr>
      <w:r>
        <w:rPr>
          <w:rStyle w:val="CommentReference"/>
        </w:rPr>
        <w:annotationRef/>
      </w:r>
      <w:r>
        <w:t>Please note NPRR956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ECEA6F" w15:done="0"/>
  <w15:commentEx w15:paraId="1696D44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9CE89" w16cex:dateUtc="2024-08-28T21:27:00Z"/>
  <w16cex:commentExtensible w16cex:durableId="2A79CEAE" w16cex:dateUtc="2024-08-28T2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ECEA6F" w16cid:durableId="2A79CE89"/>
  <w16cid:commentId w16cid:paraId="1696D44E" w16cid:durableId="2A79CE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A2720" w14:textId="77777777" w:rsidR="006F572F" w:rsidRDefault="006F572F">
      <w:r>
        <w:separator/>
      </w:r>
    </w:p>
  </w:endnote>
  <w:endnote w:type="continuationSeparator" w:id="0">
    <w:p w14:paraId="3F40930A" w14:textId="77777777" w:rsidR="006F572F" w:rsidRDefault="006F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E92F7" w14:textId="1EC1F796" w:rsidR="00EE6681" w:rsidRDefault="009C37FA" w:rsidP="0074209E">
    <w:pPr>
      <w:pStyle w:val="Footer"/>
      <w:tabs>
        <w:tab w:val="clear" w:pos="4320"/>
        <w:tab w:val="clear" w:pos="8640"/>
        <w:tab w:val="right" w:pos="9360"/>
      </w:tabs>
      <w:rPr>
        <w:rFonts w:ascii="Arial" w:hAnsi="Arial"/>
        <w:sz w:val="18"/>
      </w:rPr>
    </w:pPr>
    <w:r>
      <w:rPr>
        <w:rFonts w:ascii="Arial" w:hAnsi="Arial"/>
        <w:sz w:val="18"/>
      </w:rPr>
      <w:t>1180</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sidR="00561952">
      <w:rPr>
        <w:rFonts w:ascii="Arial" w:hAnsi="Arial"/>
        <w:noProof/>
        <w:sz w:val="18"/>
      </w:rPr>
      <w:t>-</w:t>
    </w:r>
    <w:r w:rsidR="00D8526B">
      <w:rPr>
        <w:rFonts w:ascii="Arial" w:hAnsi="Arial"/>
        <w:noProof/>
        <w:sz w:val="18"/>
      </w:rPr>
      <w:t>21</w:t>
    </w:r>
    <w:r w:rsidR="00604512">
      <w:rPr>
        <w:rFonts w:ascii="Arial" w:hAnsi="Arial"/>
        <w:noProof/>
        <w:sz w:val="18"/>
      </w:rPr>
      <w:t xml:space="preserve"> </w:t>
    </w:r>
    <w:r w:rsidR="00D8526B">
      <w:rPr>
        <w:rFonts w:ascii="Arial" w:hAnsi="Arial"/>
        <w:noProof/>
        <w:sz w:val="18"/>
      </w:rPr>
      <w:t>TAC</w:t>
    </w:r>
    <w:r w:rsidR="007D24C6">
      <w:rPr>
        <w:rFonts w:ascii="Arial" w:hAnsi="Arial"/>
        <w:noProof/>
        <w:sz w:val="18"/>
      </w:rPr>
      <w:t xml:space="preserve"> Report</w:t>
    </w:r>
    <w:r w:rsidR="00604512">
      <w:rPr>
        <w:rFonts w:ascii="Arial" w:hAnsi="Arial"/>
        <w:noProof/>
        <w:sz w:val="18"/>
      </w:rPr>
      <w:t xml:space="preserve"> </w:t>
    </w:r>
    <w:r w:rsidR="00604512">
      <w:rPr>
        <w:rFonts w:ascii="Arial" w:hAnsi="Arial"/>
        <w:sz w:val="18"/>
      </w:rPr>
      <w:fldChar w:fldCharType="end"/>
    </w:r>
    <w:r w:rsidR="00272562">
      <w:rPr>
        <w:rFonts w:ascii="Arial" w:hAnsi="Arial"/>
        <w:sz w:val="18"/>
      </w:rPr>
      <w:t>10</w:t>
    </w:r>
    <w:r w:rsidR="00D8526B">
      <w:rPr>
        <w:rFonts w:ascii="Arial" w:hAnsi="Arial"/>
        <w:sz w:val="18"/>
      </w:rPr>
      <w:t>30</w:t>
    </w:r>
    <w:r w:rsidR="00120D88">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08A8F4D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F893" w14:textId="77777777" w:rsidR="006F572F" w:rsidRDefault="006F572F">
      <w:r>
        <w:separator/>
      </w:r>
    </w:p>
  </w:footnote>
  <w:footnote w:type="continuationSeparator" w:id="0">
    <w:p w14:paraId="7301AA23" w14:textId="77777777" w:rsidR="006F572F" w:rsidRDefault="006F5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19945" w14:textId="3CC7DED5" w:rsidR="00EE6681" w:rsidRPr="003505A9" w:rsidRDefault="00726B2B" w:rsidP="003505A9">
    <w:pPr>
      <w:pStyle w:val="Header"/>
      <w:jc w:val="center"/>
      <w:rPr>
        <w:sz w:val="32"/>
      </w:rPr>
    </w:pPr>
    <w:r>
      <w:rPr>
        <w:sz w:val="32"/>
      </w:rPr>
      <w:t>TAC</w:t>
    </w:r>
    <w:r w:rsidR="003505A9">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0C62EDF"/>
    <w:multiLevelType w:val="hybridMultilevel"/>
    <w:tmpl w:val="7B7E2D66"/>
    <w:lvl w:ilvl="0" w:tplc="E8DE2E66">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5E81DD3"/>
    <w:multiLevelType w:val="hybridMultilevel"/>
    <w:tmpl w:val="19ECBC04"/>
    <w:lvl w:ilvl="0" w:tplc="AD0ADECE">
      <w:start w:val="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558C26B8"/>
    <w:multiLevelType w:val="hybridMultilevel"/>
    <w:tmpl w:val="660C4D4C"/>
    <w:lvl w:ilvl="0" w:tplc="EE48D9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BE356B5"/>
    <w:multiLevelType w:val="hybridMultilevel"/>
    <w:tmpl w:val="3D147A4E"/>
    <w:lvl w:ilvl="0" w:tplc="93F47A4A">
      <w:start w:val="35"/>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C27B6E"/>
    <w:multiLevelType w:val="hybridMultilevel"/>
    <w:tmpl w:val="CDD85AE4"/>
    <w:lvl w:ilvl="0" w:tplc="DD42F1F0">
      <w:start w:val="1"/>
      <w:numFmt w:val="lowerLetter"/>
      <w:lvlText w:val="(%1)"/>
      <w:lvlJc w:val="left"/>
      <w:pPr>
        <w:ind w:left="1110" w:hanging="390"/>
      </w:pPr>
      <w:rPr>
        <w:rFonts w:hint="default"/>
      </w:rPr>
    </w:lvl>
    <w:lvl w:ilvl="1" w:tplc="759C5D44">
      <w:start w:val="1"/>
      <w:numFmt w:val="lowerRoman"/>
      <w:lvlText w:val="(%2)"/>
      <w:lvlJc w:val="left"/>
      <w:pPr>
        <w:ind w:left="1800" w:hanging="360"/>
      </w:pPr>
      <w:rPr>
        <w:rFonts w:ascii="Times New Roman" w:eastAsia="Times New Roman" w:hAnsi="Times New Roman" w:cs="Times New Roman"/>
      </w:rPr>
    </w:lvl>
    <w:lvl w:ilvl="2" w:tplc="6FB263D2">
      <w:start w:val="1"/>
      <w:numFmt w:val="upperLetter"/>
      <w:lvlText w:val="(%3)"/>
      <w:lvlJc w:val="left"/>
      <w:pPr>
        <w:ind w:left="2700" w:hanging="360"/>
      </w:pPr>
      <w:rPr>
        <w:rFonts w:ascii="Times New Roman" w:eastAsia="Times New Roman" w:hAnsi="Times New Roman" w:cs="Times New Roman"/>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DCA21D9"/>
    <w:multiLevelType w:val="hybridMultilevel"/>
    <w:tmpl w:val="9222C9D0"/>
    <w:lvl w:ilvl="0" w:tplc="B23E733E">
      <w:start w:val="35"/>
      <w:numFmt w:val="low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610A35"/>
    <w:multiLevelType w:val="hybridMultilevel"/>
    <w:tmpl w:val="8C46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D6E39FE"/>
    <w:multiLevelType w:val="hybridMultilevel"/>
    <w:tmpl w:val="EB7A5FEC"/>
    <w:lvl w:ilvl="0" w:tplc="F1282828">
      <w:start w:val="35"/>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4864347">
    <w:abstractNumId w:val="0"/>
  </w:num>
  <w:num w:numId="2" w16cid:durableId="1221404302">
    <w:abstractNumId w:val="9"/>
  </w:num>
  <w:num w:numId="3" w16cid:durableId="1139421828">
    <w:abstractNumId w:val="5"/>
  </w:num>
  <w:num w:numId="4" w16cid:durableId="1064912232">
    <w:abstractNumId w:val="1"/>
  </w:num>
  <w:num w:numId="5" w16cid:durableId="2034771092">
    <w:abstractNumId w:val="10"/>
  </w:num>
  <w:num w:numId="6" w16cid:durableId="2128809963">
    <w:abstractNumId w:val="6"/>
  </w:num>
  <w:num w:numId="7" w16cid:durableId="1373186467">
    <w:abstractNumId w:val="4"/>
  </w:num>
  <w:num w:numId="8" w16cid:durableId="1065956101">
    <w:abstractNumId w:val="3"/>
  </w:num>
  <w:num w:numId="9" w16cid:durableId="188446016">
    <w:abstractNumId w:val="2"/>
  </w:num>
  <w:num w:numId="10" w16cid:durableId="505168765">
    <w:abstractNumId w:val="7"/>
  </w:num>
  <w:num w:numId="11" w16cid:durableId="71250913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71524">
    <w15:presenceInfo w15:providerId="None" w15:userId="ERCOT 071524"/>
  </w15:person>
  <w15:person w15:author="ERCOT 082824">
    <w15:presenceInfo w15:providerId="None" w15:userId="ERCOT 082824"/>
  </w15:person>
  <w15:person w15:author="ERCOT Market Rules">
    <w15:presenceInfo w15:providerId="None" w15:userId="ERCOT Market Rules"/>
  </w15:person>
  <w15:person w15:author="ERCOT 121323">
    <w15:presenceInfo w15:providerId="None" w15:userId="ERCOT 121323"/>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B16"/>
    <w:rsid w:val="00001FA0"/>
    <w:rsid w:val="00021460"/>
    <w:rsid w:val="000273A0"/>
    <w:rsid w:val="000279BF"/>
    <w:rsid w:val="00037668"/>
    <w:rsid w:val="000655FC"/>
    <w:rsid w:val="0006767A"/>
    <w:rsid w:val="000725B4"/>
    <w:rsid w:val="00075A94"/>
    <w:rsid w:val="00093063"/>
    <w:rsid w:val="000940BC"/>
    <w:rsid w:val="000D58BF"/>
    <w:rsid w:val="000E5F1A"/>
    <w:rsid w:val="00104C6D"/>
    <w:rsid w:val="0010580A"/>
    <w:rsid w:val="00120D88"/>
    <w:rsid w:val="00132855"/>
    <w:rsid w:val="00135303"/>
    <w:rsid w:val="00140128"/>
    <w:rsid w:val="00152993"/>
    <w:rsid w:val="00155A7D"/>
    <w:rsid w:val="00157E5E"/>
    <w:rsid w:val="0016626B"/>
    <w:rsid w:val="00170297"/>
    <w:rsid w:val="001754BD"/>
    <w:rsid w:val="001847B6"/>
    <w:rsid w:val="0019047C"/>
    <w:rsid w:val="00194418"/>
    <w:rsid w:val="00196C0C"/>
    <w:rsid w:val="001971A4"/>
    <w:rsid w:val="001A227D"/>
    <w:rsid w:val="001A2B70"/>
    <w:rsid w:val="001B031D"/>
    <w:rsid w:val="001B582A"/>
    <w:rsid w:val="001C43B4"/>
    <w:rsid w:val="001D096B"/>
    <w:rsid w:val="001E2032"/>
    <w:rsid w:val="001E654F"/>
    <w:rsid w:val="001E6A04"/>
    <w:rsid w:val="002053C2"/>
    <w:rsid w:val="0022059A"/>
    <w:rsid w:val="00224053"/>
    <w:rsid w:val="00235D07"/>
    <w:rsid w:val="0024025F"/>
    <w:rsid w:val="002443C0"/>
    <w:rsid w:val="00247DBA"/>
    <w:rsid w:val="002552DE"/>
    <w:rsid w:val="00260FD6"/>
    <w:rsid w:val="00272562"/>
    <w:rsid w:val="00277739"/>
    <w:rsid w:val="00277A40"/>
    <w:rsid w:val="00287744"/>
    <w:rsid w:val="00290C8C"/>
    <w:rsid w:val="002A74EA"/>
    <w:rsid w:val="002B3931"/>
    <w:rsid w:val="002C2E36"/>
    <w:rsid w:val="002C5490"/>
    <w:rsid w:val="002C777D"/>
    <w:rsid w:val="002D4320"/>
    <w:rsid w:val="002F092F"/>
    <w:rsid w:val="002F0B09"/>
    <w:rsid w:val="002F0CCC"/>
    <w:rsid w:val="003010C0"/>
    <w:rsid w:val="0031259C"/>
    <w:rsid w:val="0032163E"/>
    <w:rsid w:val="00330BD1"/>
    <w:rsid w:val="0033197F"/>
    <w:rsid w:val="00332A97"/>
    <w:rsid w:val="003342D8"/>
    <w:rsid w:val="00334DF1"/>
    <w:rsid w:val="00340090"/>
    <w:rsid w:val="003505A9"/>
    <w:rsid w:val="00350C00"/>
    <w:rsid w:val="00366113"/>
    <w:rsid w:val="00371BC2"/>
    <w:rsid w:val="00382F8C"/>
    <w:rsid w:val="003873D6"/>
    <w:rsid w:val="003874A0"/>
    <w:rsid w:val="0039179C"/>
    <w:rsid w:val="003A1A37"/>
    <w:rsid w:val="003A7F75"/>
    <w:rsid w:val="003B2ABE"/>
    <w:rsid w:val="003B66E2"/>
    <w:rsid w:val="003C270C"/>
    <w:rsid w:val="003D0994"/>
    <w:rsid w:val="003F261E"/>
    <w:rsid w:val="00407699"/>
    <w:rsid w:val="00423824"/>
    <w:rsid w:val="00427DBF"/>
    <w:rsid w:val="0043567D"/>
    <w:rsid w:val="00441ADA"/>
    <w:rsid w:val="0045214F"/>
    <w:rsid w:val="00452B11"/>
    <w:rsid w:val="004531EA"/>
    <w:rsid w:val="004540F1"/>
    <w:rsid w:val="00471788"/>
    <w:rsid w:val="00475B54"/>
    <w:rsid w:val="0048385A"/>
    <w:rsid w:val="0048667E"/>
    <w:rsid w:val="004A16EF"/>
    <w:rsid w:val="004A524C"/>
    <w:rsid w:val="004B7B90"/>
    <w:rsid w:val="004C3975"/>
    <w:rsid w:val="004E2C19"/>
    <w:rsid w:val="004F0018"/>
    <w:rsid w:val="004F3C53"/>
    <w:rsid w:val="004F3F14"/>
    <w:rsid w:val="00505E53"/>
    <w:rsid w:val="00506F79"/>
    <w:rsid w:val="00536A52"/>
    <w:rsid w:val="00540CCE"/>
    <w:rsid w:val="005618F8"/>
    <w:rsid w:val="00561952"/>
    <w:rsid w:val="00580A20"/>
    <w:rsid w:val="00585AC7"/>
    <w:rsid w:val="00586E35"/>
    <w:rsid w:val="005914AB"/>
    <w:rsid w:val="00591E0E"/>
    <w:rsid w:val="005A11D9"/>
    <w:rsid w:val="005B5442"/>
    <w:rsid w:val="005C1DEA"/>
    <w:rsid w:val="005D284C"/>
    <w:rsid w:val="005D6632"/>
    <w:rsid w:val="005D6D59"/>
    <w:rsid w:val="005E7330"/>
    <w:rsid w:val="005F14B6"/>
    <w:rsid w:val="005F39B4"/>
    <w:rsid w:val="005F779D"/>
    <w:rsid w:val="00604222"/>
    <w:rsid w:val="00604512"/>
    <w:rsid w:val="00610458"/>
    <w:rsid w:val="00610F4D"/>
    <w:rsid w:val="00611B12"/>
    <w:rsid w:val="006169E6"/>
    <w:rsid w:val="00617726"/>
    <w:rsid w:val="00625021"/>
    <w:rsid w:val="00633E23"/>
    <w:rsid w:val="00635101"/>
    <w:rsid w:val="00663AAD"/>
    <w:rsid w:val="00673B94"/>
    <w:rsid w:val="00677EC1"/>
    <w:rsid w:val="00680AC6"/>
    <w:rsid w:val="006835D8"/>
    <w:rsid w:val="006916EC"/>
    <w:rsid w:val="00693733"/>
    <w:rsid w:val="006B4122"/>
    <w:rsid w:val="006C316E"/>
    <w:rsid w:val="006C6E0F"/>
    <w:rsid w:val="006D0F7C"/>
    <w:rsid w:val="006D48D4"/>
    <w:rsid w:val="006D4C8F"/>
    <w:rsid w:val="006D547F"/>
    <w:rsid w:val="006D579B"/>
    <w:rsid w:val="006F572F"/>
    <w:rsid w:val="00714F3D"/>
    <w:rsid w:val="00715CE5"/>
    <w:rsid w:val="0072112B"/>
    <w:rsid w:val="007269C4"/>
    <w:rsid w:val="00726B2B"/>
    <w:rsid w:val="00734BF0"/>
    <w:rsid w:val="0074209E"/>
    <w:rsid w:val="00744A6E"/>
    <w:rsid w:val="00754214"/>
    <w:rsid w:val="007609CE"/>
    <w:rsid w:val="00762C8F"/>
    <w:rsid w:val="007746C5"/>
    <w:rsid w:val="00783F2C"/>
    <w:rsid w:val="00785FC6"/>
    <w:rsid w:val="00787307"/>
    <w:rsid w:val="00791511"/>
    <w:rsid w:val="00794DE8"/>
    <w:rsid w:val="007A719B"/>
    <w:rsid w:val="007C4E3D"/>
    <w:rsid w:val="007C7298"/>
    <w:rsid w:val="007D24C6"/>
    <w:rsid w:val="007E1F4B"/>
    <w:rsid w:val="007E7343"/>
    <w:rsid w:val="007F2CA8"/>
    <w:rsid w:val="007F7161"/>
    <w:rsid w:val="0080363D"/>
    <w:rsid w:val="008174FD"/>
    <w:rsid w:val="00830318"/>
    <w:rsid w:val="00835DE7"/>
    <w:rsid w:val="00836476"/>
    <w:rsid w:val="008436E6"/>
    <w:rsid w:val="00844CB5"/>
    <w:rsid w:val="00851887"/>
    <w:rsid w:val="008519AB"/>
    <w:rsid w:val="0085559E"/>
    <w:rsid w:val="00860F8B"/>
    <w:rsid w:val="00862945"/>
    <w:rsid w:val="00870749"/>
    <w:rsid w:val="00871A1F"/>
    <w:rsid w:val="00880A9B"/>
    <w:rsid w:val="00887881"/>
    <w:rsid w:val="00896B1B"/>
    <w:rsid w:val="008974CC"/>
    <w:rsid w:val="008B1D60"/>
    <w:rsid w:val="008B5446"/>
    <w:rsid w:val="008C1B1E"/>
    <w:rsid w:val="008C5544"/>
    <w:rsid w:val="008D1DB2"/>
    <w:rsid w:val="008E1F7B"/>
    <w:rsid w:val="008E559E"/>
    <w:rsid w:val="00902CAB"/>
    <w:rsid w:val="00903E67"/>
    <w:rsid w:val="009120C2"/>
    <w:rsid w:val="00916080"/>
    <w:rsid w:val="00921A68"/>
    <w:rsid w:val="00921BF3"/>
    <w:rsid w:val="00932900"/>
    <w:rsid w:val="00935A40"/>
    <w:rsid w:val="00941875"/>
    <w:rsid w:val="00941E9E"/>
    <w:rsid w:val="00951CBD"/>
    <w:rsid w:val="0096225B"/>
    <w:rsid w:val="00964D91"/>
    <w:rsid w:val="00972904"/>
    <w:rsid w:val="00980371"/>
    <w:rsid w:val="009925E5"/>
    <w:rsid w:val="009A31BF"/>
    <w:rsid w:val="009B4F66"/>
    <w:rsid w:val="009C37FA"/>
    <w:rsid w:val="009C6813"/>
    <w:rsid w:val="009D2EE6"/>
    <w:rsid w:val="009E0FE3"/>
    <w:rsid w:val="009E126A"/>
    <w:rsid w:val="009F4F90"/>
    <w:rsid w:val="00A015C4"/>
    <w:rsid w:val="00A12115"/>
    <w:rsid w:val="00A15172"/>
    <w:rsid w:val="00A201EB"/>
    <w:rsid w:val="00A365B2"/>
    <w:rsid w:val="00A4229E"/>
    <w:rsid w:val="00A80AAA"/>
    <w:rsid w:val="00AA203B"/>
    <w:rsid w:val="00AA4AFF"/>
    <w:rsid w:val="00AA6C4A"/>
    <w:rsid w:val="00AB065E"/>
    <w:rsid w:val="00AB0955"/>
    <w:rsid w:val="00AB4E60"/>
    <w:rsid w:val="00AB5991"/>
    <w:rsid w:val="00AC4FE7"/>
    <w:rsid w:val="00AD1EBB"/>
    <w:rsid w:val="00AE61F9"/>
    <w:rsid w:val="00AE6AF6"/>
    <w:rsid w:val="00AE7541"/>
    <w:rsid w:val="00B026F8"/>
    <w:rsid w:val="00B21E28"/>
    <w:rsid w:val="00B47695"/>
    <w:rsid w:val="00B5080A"/>
    <w:rsid w:val="00B65392"/>
    <w:rsid w:val="00B747FB"/>
    <w:rsid w:val="00B93857"/>
    <w:rsid w:val="00B939E4"/>
    <w:rsid w:val="00B943AE"/>
    <w:rsid w:val="00B95EBA"/>
    <w:rsid w:val="00B96E28"/>
    <w:rsid w:val="00BA0BE4"/>
    <w:rsid w:val="00BB3135"/>
    <w:rsid w:val="00BB56BD"/>
    <w:rsid w:val="00BC226D"/>
    <w:rsid w:val="00BD1067"/>
    <w:rsid w:val="00BD7258"/>
    <w:rsid w:val="00BE0066"/>
    <w:rsid w:val="00BF6D9E"/>
    <w:rsid w:val="00C03240"/>
    <w:rsid w:val="00C0598D"/>
    <w:rsid w:val="00C05FAA"/>
    <w:rsid w:val="00C07C11"/>
    <w:rsid w:val="00C11956"/>
    <w:rsid w:val="00C137C7"/>
    <w:rsid w:val="00C270BC"/>
    <w:rsid w:val="00C40787"/>
    <w:rsid w:val="00C5674E"/>
    <w:rsid w:val="00C602E5"/>
    <w:rsid w:val="00C71455"/>
    <w:rsid w:val="00C742F4"/>
    <w:rsid w:val="00C748FD"/>
    <w:rsid w:val="00C77F66"/>
    <w:rsid w:val="00C86DEC"/>
    <w:rsid w:val="00CA088D"/>
    <w:rsid w:val="00CB0CBD"/>
    <w:rsid w:val="00CC0451"/>
    <w:rsid w:val="00CC0E4E"/>
    <w:rsid w:val="00CE1428"/>
    <w:rsid w:val="00CE1C65"/>
    <w:rsid w:val="00CE1D6E"/>
    <w:rsid w:val="00CE7C19"/>
    <w:rsid w:val="00D014F3"/>
    <w:rsid w:val="00D3027B"/>
    <w:rsid w:val="00D3199F"/>
    <w:rsid w:val="00D33BC1"/>
    <w:rsid w:val="00D4046E"/>
    <w:rsid w:val="00D4362F"/>
    <w:rsid w:val="00D61B41"/>
    <w:rsid w:val="00D6249E"/>
    <w:rsid w:val="00D8526B"/>
    <w:rsid w:val="00D977C2"/>
    <w:rsid w:val="00DA0A96"/>
    <w:rsid w:val="00DD265B"/>
    <w:rsid w:val="00DD3A73"/>
    <w:rsid w:val="00DD4739"/>
    <w:rsid w:val="00DE22B7"/>
    <w:rsid w:val="00DE5F33"/>
    <w:rsid w:val="00DF2C28"/>
    <w:rsid w:val="00E07B54"/>
    <w:rsid w:val="00E11F78"/>
    <w:rsid w:val="00E1417C"/>
    <w:rsid w:val="00E44785"/>
    <w:rsid w:val="00E459A4"/>
    <w:rsid w:val="00E621E1"/>
    <w:rsid w:val="00E64B09"/>
    <w:rsid w:val="00E66EDB"/>
    <w:rsid w:val="00E67536"/>
    <w:rsid w:val="00E7430D"/>
    <w:rsid w:val="00E76C15"/>
    <w:rsid w:val="00E90ED9"/>
    <w:rsid w:val="00EB3118"/>
    <w:rsid w:val="00EC25BC"/>
    <w:rsid w:val="00EC55B3"/>
    <w:rsid w:val="00EE6681"/>
    <w:rsid w:val="00EF00CE"/>
    <w:rsid w:val="00EF7317"/>
    <w:rsid w:val="00F005DC"/>
    <w:rsid w:val="00F018F4"/>
    <w:rsid w:val="00F034B7"/>
    <w:rsid w:val="00F24ACE"/>
    <w:rsid w:val="00F27FDE"/>
    <w:rsid w:val="00F33CC9"/>
    <w:rsid w:val="00F3570D"/>
    <w:rsid w:val="00F605A8"/>
    <w:rsid w:val="00F60975"/>
    <w:rsid w:val="00F7085E"/>
    <w:rsid w:val="00F82567"/>
    <w:rsid w:val="00F96FB2"/>
    <w:rsid w:val="00FB20F9"/>
    <w:rsid w:val="00FB51D8"/>
    <w:rsid w:val="00FC7F8D"/>
    <w:rsid w:val="00FD08E8"/>
    <w:rsid w:val="00FD1BD9"/>
    <w:rsid w:val="00FD1E5B"/>
    <w:rsid w:val="00FE2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4017C9EC"/>
  <w15:docId w15:val="{B6DEFE83-418A-4D59-8BFA-E2D44C35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NormalWeb">
    <w:name w:val="Normal (Web)"/>
    <w:basedOn w:val="Normal"/>
    <w:uiPriority w:val="99"/>
    <w:unhideWhenUsed/>
    <w:rsid w:val="00330BD1"/>
    <w:pPr>
      <w:spacing w:before="100" w:beforeAutospacing="1" w:after="100" w:afterAutospacing="1"/>
    </w:pPr>
  </w:style>
  <w:style w:type="paragraph" w:customStyle="1" w:styleId="H4">
    <w:name w:val="H4"/>
    <w:basedOn w:val="Heading4"/>
    <w:next w:val="BodyText"/>
    <w:link w:val="H4Char"/>
    <w:rsid w:val="00AA203B"/>
    <w:pPr>
      <w:numPr>
        <w:ilvl w:val="0"/>
        <w:numId w:val="0"/>
      </w:numPr>
      <w:tabs>
        <w:tab w:val="left" w:pos="1260"/>
      </w:tabs>
      <w:spacing w:before="240"/>
      <w:ind w:left="1260" w:hanging="1260"/>
    </w:pPr>
  </w:style>
  <w:style w:type="paragraph" w:styleId="List">
    <w:name w:val="List"/>
    <w:aliases w:val=" Char2 Char, Char2 Char Char Char Char"/>
    <w:basedOn w:val="Normal"/>
    <w:link w:val="ListChar"/>
    <w:rsid w:val="00AA203B"/>
    <w:pPr>
      <w:spacing w:after="240"/>
      <w:ind w:left="720" w:hanging="720"/>
    </w:pPr>
    <w:rPr>
      <w:szCs w:val="20"/>
    </w:rPr>
  </w:style>
  <w:style w:type="character" w:customStyle="1" w:styleId="ListChar">
    <w:name w:val="List Char"/>
    <w:aliases w:val=" Char2 Char Char, Char2 Char Char Char Char Char"/>
    <w:link w:val="List"/>
    <w:rsid w:val="00AA203B"/>
    <w:rPr>
      <w:sz w:val="24"/>
    </w:rPr>
  </w:style>
  <w:style w:type="character" w:customStyle="1" w:styleId="BodyTextNumberedChar1">
    <w:name w:val="Body Text Numbered Char1"/>
    <w:link w:val="BodyTextNumbered"/>
    <w:rsid w:val="00AA203B"/>
    <w:rPr>
      <w:iCs/>
      <w:sz w:val="24"/>
    </w:rPr>
  </w:style>
  <w:style w:type="paragraph" w:customStyle="1" w:styleId="BodyTextNumbered">
    <w:name w:val="Body Text Numbered"/>
    <w:basedOn w:val="BodyText"/>
    <w:link w:val="BodyTextNumberedChar1"/>
    <w:rsid w:val="00AA203B"/>
    <w:pPr>
      <w:spacing w:before="0" w:after="240"/>
      <w:ind w:left="720" w:hanging="720"/>
    </w:pPr>
    <w:rPr>
      <w:iCs/>
      <w:szCs w:val="20"/>
    </w:rPr>
  </w:style>
  <w:style w:type="character" w:customStyle="1" w:styleId="H4Char">
    <w:name w:val="H4 Char"/>
    <w:link w:val="H4"/>
    <w:rsid w:val="00AA203B"/>
    <w:rPr>
      <w:b/>
      <w:bCs/>
      <w:snapToGrid w:val="0"/>
      <w:sz w:val="24"/>
    </w:rPr>
  </w:style>
  <w:style w:type="paragraph" w:styleId="Revision">
    <w:name w:val="Revision"/>
    <w:hidden/>
    <w:uiPriority w:val="99"/>
    <w:semiHidden/>
    <w:rsid w:val="00AA203B"/>
    <w:rPr>
      <w:sz w:val="24"/>
      <w:szCs w:val="24"/>
    </w:rPr>
  </w:style>
  <w:style w:type="character" w:styleId="UnresolvedMention">
    <w:name w:val="Unresolved Mention"/>
    <w:uiPriority w:val="99"/>
    <w:semiHidden/>
    <w:unhideWhenUsed/>
    <w:rsid w:val="002C777D"/>
    <w:rPr>
      <w:color w:val="605E5C"/>
      <w:shd w:val="clear" w:color="auto" w:fill="E1DFDD"/>
    </w:rPr>
  </w:style>
  <w:style w:type="paragraph" w:styleId="FootnoteText">
    <w:name w:val="footnote text"/>
    <w:basedOn w:val="Normal"/>
    <w:link w:val="FootnoteTextChar"/>
    <w:rsid w:val="00DE22B7"/>
    <w:rPr>
      <w:sz w:val="20"/>
      <w:szCs w:val="20"/>
    </w:rPr>
  </w:style>
  <w:style w:type="character" w:customStyle="1" w:styleId="FootnoteTextChar">
    <w:name w:val="Footnote Text Char"/>
    <w:basedOn w:val="DefaultParagraphFont"/>
    <w:link w:val="FootnoteText"/>
    <w:rsid w:val="00DE22B7"/>
  </w:style>
  <w:style w:type="character" w:styleId="FootnoteReference">
    <w:name w:val="footnote reference"/>
    <w:rsid w:val="00DE22B7"/>
    <w:rPr>
      <w:vertAlign w:val="superscript"/>
    </w:rPr>
  </w:style>
  <w:style w:type="character" w:customStyle="1" w:styleId="NormalArialChar">
    <w:name w:val="Normal+Arial Char"/>
    <w:link w:val="NormalArial"/>
    <w:rsid w:val="00F605A8"/>
    <w:rPr>
      <w:rFonts w:ascii="Arial" w:hAnsi="Arial"/>
      <w:sz w:val="24"/>
      <w:szCs w:val="24"/>
    </w:rPr>
  </w:style>
  <w:style w:type="character" w:customStyle="1" w:styleId="HeaderChar">
    <w:name w:val="Header Char"/>
    <w:link w:val="Header"/>
    <w:rsid w:val="00F605A8"/>
    <w:rPr>
      <w:rFonts w:ascii="Arial" w:hAnsi="Arial"/>
      <w:b/>
      <w:bCs/>
      <w:sz w:val="24"/>
      <w:szCs w:val="24"/>
    </w:rPr>
  </w:style>
  <w:style w:type="table" w:customStyle="1" w:styleId="BoxedLanguage">
    <w:name w:val="Boxed Language"/>
    <w:basedOn w:val="TableNormal"/>
    <w:rsid w:val="0062502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styleId="ListParagraph">
    <w:name w:val="List Paragraph"/>
    <w:basedOn w:val="Normal"/>
    <w:uiPriority w:val="34"/>
    <w:qFormat/>
    <w:rsid w:val="00762C8F"/>
    <w:pPr>
      <w:ind w:left="720"/>
      <w:contextualSpacing/>
    </w:pPr>
    <w:rPr>
      <w:szCs w:val="20"/>
    </w:rPr>
  </w:style>
  <w:style w:type="paragraph" w:customStyle="1" w:styleId="H2">
    <w:name w:val="H2"/>
    <w:basedOn w:val="Heading2"/>
    <w:next w:val="BodyText"/>
    <w:link w:val="H2Char"/>
    <w:rsid w:val="00903E67"/>
    <w:pPr>
      <w:numPr>
        <w:ilvl w:val="0"/>
        <w:numId w:val="0"/>
      </w:numPr>
      <w:tabs>
        <w:tab w:val="left" w:pos="900"/>
      </w:tabs>
      <w:ind w:left="900" w:hanging="900"/>
    </w:pPr>
    <w:rPr>
      <w:b w:val="0"/>
    </w:rPr>
  </w:style>
  <w:style w:type="character" w:customStyle="1" w:styleId="H2Char">
    <w:name w:val="H2 Char"/>
    <w:link w:val="H2"/>
    <w:rsid w:val="00903E6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32014">
      <w:bodyDiv w:val="1"/>
      <w:marLeft w:val="0"/>
      <w:marRight w:val="0"/>
      <w:marTop w:val="0"/>
      <w:marBottom w:val="0"/>
      <w:divBdr>
        <w:top w:val="none" w:sz="0" w:space="0" w:color="auto"/>
        <w:left w:val="none" w:sz="0" w:space="0" w:color="auto"/>
        <w:bottom w:val="none" w:sz="0" w:space="0" w:color="auto"/>
        <w:right w:val="none" w:sz="0" w:space="0" w:color="auto"/>
      </w:divBdr>
    </w:div>
    <w:div w:id="408622959">
      <w:bodyDiv w:val="1"/>
      <w:marLeft w:val="0"/>
      <w:marRight w:val="0"/>
      <w:marTop w:val="0"/>
      <w:marBottom w:val="0"/>
      <w:divBdr>
        <w:top w:val="none" w:sz="0" w:space="0" w:color="auto"/>
        <w:left w:val="none" w:sz="0" w:space="0" w:color="auto"/>
        <w:bottom w:val="none" w:sz="0" w:space="0" w:color="auto"/>
        <w:right w:val="none" w:sz="0" w:space="0" w:color="auto"/>
      </w:divBdr>
    </w:div>
    <w:div w:id="127101002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0631408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ercot.com/mktrules/issues/NPRR1180" TargetMode="Externa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7.xml"/><Relationship Id="rId39" Type="http://schemas.microsoft.com/office/2018/08/relationships/commentsExtensible" Target="commentsExtensible.xml"/><Relationship Id="rId21" Type="http://schemas.openxmlformats.org/officeDocument/2006/relationships/control" Target="activeX/activeX4.xml"/><Relationship Id="rId34" Type="http://schemas.openxmlformats.org/officeDocument/2006/relationships/hyperlink" Target="mailto:martha.henson@oncor.com" TargetMode="External"/><Relationship Id="rId42"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3/08/25/ERCOT-Strategic-Plan-2024-2028.pdf" TargetMode="External"/><Relationship Id="rId29" Type="http://schemas.openxmlformats.org/officeDocument/2006/relationships/image" Target="media/image5.w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6.xml"/><Relationship Id="rId32" Type="http://schemas.openxmlformats.org/officeDocument/2006/relationships/control" Target="activeX/activeX10.xml"/><Relationship Id="rId37" Type="http://schemas.microsoft.com/office/2011/relationships/commentsExtended" Target="commentsExtended.xml"/><Relationship Id="rId40"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control" Target="activeX/activeX8.xml"/><Relationship Id="rId36" Type="http://schemas.openxmlformats.org/officeDocument/2006/relationships/comments" Target="comments.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image" Target="media/image6.wmf"/><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wmf"/><Relationship Id="rId22" Type="http://schemas.openxmlformats.org/officeDocument/2006/relationships/image" Target="media/image2.wmf"/><Relationship Id="rId27" Type="http://schemas.openxmlformats.org/officeDocument/2006/relationships/image" Target="media/image4.wmf"/><Relationship Id="rId30" Type="http://schemas.openxmlformats.org/officeDocument/2006/relationships/control" Target="activeX/activeX9.xml"/><Relationship Id="rId35" Type="http://schemas.openxmlformats.org/officeDocument/2006/relationships/hyperlink" Target="mailto:Erin.Wasik-Gutierrez@ercot.com" TargetMode="External"/><Relationship Id="rId43" Type="http://schemas.microsoft.com/office/2011/relationships/people" Target="people.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image" Target="media/image3.wmf"/><Relationship Id="rId33" Type="http://schemas.openxmlformats.org/officeDocument/2006/relationships/control" Target="activeX/activeX11.xml"/><Relationship Id="rId38" Type="http://schemas.microsoft.com/office/2016/09/relationships/commentsIds" Target="commentsId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kzNmUyMmQ1LTQ1YTctNGNiNy05NWFiLTFhYThjN2M4ODc4OS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GR0c281MTQ8L1VzZXJOYW1lPjxEYXRlVGltZT44LzExLzIwMjMgOToyNzo1NiBQTTwvRGF0ZVRpbWU+PExhYmVsU3RyaW5nPlVuY2F0ZWdvcml6ZWQ8L0xhYmVsU3RyaW5nPjwvaXRlbT48L2xhYmVsSGlzdG9yeT4=</Value>
</WrappedLabelHistory>
</file>

<file path=customXml/item5.xml><?xml version="1.0" encoding="utf-8"?>
<sisl xmlns:xsd="http://www.w3.org/2001/XMLSchema" xmlns:xsi="http://www.w3.org/2001/XMLSchema-instance" xmlns="http://www.boldonjames.com/2008/01/sie/internal/label" sislVersion="0" policy="e9c0b8d7-bdb4-4fd3-b62a-f50327aaefce" origin="userSelected">
  <element uid="936e22d5-45a7-4cb7-95ab-1aa8c7c88789" value=""/>
  <element uid="d14f5c36-f44a-4315-b438-005cfe8f069f" value=""/>
</sisl>
</file>

<file path=customXml/item6.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2" ma:contentTypeDescription="Create a new document." ma:contentTypeScope="" ma:versionID="fa8ff61c2d6ffa82af297d443e0c4935">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34365d3118b06a360bc48c410b51f295"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ObjectDetectorVersion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6B14EB-1611-4C32-B794-B6A3A3024FD6}">
  <ds:schemaRefs>
    <ds:schemaRef ds:uri="http://schemas.microsoft.com/office/2006/metadata/properties"/>
    <ds:schemaRef ds:uri="http://schemas.microsoft.com/office/infopath/2007/PartnerControls"/>
    <ds:schemaRef ds:uri="97deaf5a-01d9-4834-89d2-802f43df07d1"/>
  </ds:schemaRefs>
</ds:datastoreItem>
</file>

<file path=customXml/itemProps2.xml><?xml version="1.0" encoding="utf-8"?>
<ds:datastoreItem xmlns:ds="http://schemas.openxmlformats.org/officeDocument/2006/customXml" ds:itemID="{5FCEC377-F5DD-4F4E-BE8B-EBBD22308656}">
  <ds:schemaRefs>
    <ds:schemaRef ds:uri="http://schemas.microsoft.com/sharepoint/v3/contenttype/forms"/>
  </ds:schemaRefs>
</ds:datastoreItem>
</file>

<file path=customXml/itemProps3.xml><?xml version="1.0" encoding="utf-8"?>
<ds:datastoreItem xmlns:ds="http://schemas.openxmlformats.org/officeDocument/2006/customXml" ds:itemID="{4719AA01-A09F-4662-A38A-01CAFEFE7FB1}">
  <ds:schemaRefs>
    <ds:schemaRef ds:uri="http://schemas.openxmlformats.org/officeDocument/2006/bibliography"/>
  </ds:schemaRefs>
</ds:datastoreItem>
</file>

<file path=customXml/itemProps4.xml><?xml version="1.0" encoding="utf-8"?>
<ds:datastoreItem xmlns:ds="http://schemas.openxmlformats.org/officeDocument/2006/customXml" ds:itemID="{6E6D3042-E5C8-429A-AC48-691AAEA01A90}">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4693CF4C-296F-480E-859E-BF061A6E6E99}">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22E19957-228B-4E9D-8D82-CF4CD9727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2805</Words>
  <Characters>15994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18762</CharactersWithSpaces>
  <SharedDoc>false</SharedDoc>
  <HLinks>
    <vt:vector size="18" baseType="variant">
      <vt:variant>
        <vt:i4>3670080</vt:i4>
      </vt:variant>
      <vt:variant>
        <vt:i4>6</vt:i4>
      </vt:variant>
      <vt:variant>
        <vt:i4>0</vt:i4>
      </vt:variant>
      <vt:variant>
        <vt:i4>5</vt:i4>
      </vt:variant>
      <vt:variant>
        <vt:lpwstr>mailto:Robert.Golen@ercot.com</vt:lpwstr>
      </vt:variant>
      <vt:variant>
        <vt:lpwstr/>
      </vt:variant>
      <vt:variant>
        <vt:i4>3080258</vt:i4>
      </vt:variant>
      <vt:variant>
        <vt:i4>3</vt:i4>
      </vt:variant>
      <vt:variant>
        <vt:i4>0</vt:i4>
      </vt:variant>
      <vt:variant>
        <vt:i4>5</vt:i4>
      </vt:variant>
      <vt:variant>
        <vt:lpwstr>mailto:Ping.Yan@ercot.com</vt:lpwstr>
      </vt:variant>
      <vt:variant>
        <vt:lpwstr/>
      </vt:variant>
      <vt:variant>
        <vt:i4>1114182</vt:i4>
      </vt:variant>
      <vt:variant>
        <vt:i4>0</vt:i4>
      </vt:variant>
      <vt:variant>
        <vt:i4>0</vt:i4>
      </vt:variant>
      <vt:variant>
        <vt:i4>5</vt:i4>
      </vt:variant>
      <vt:variant>
        <vt:lpwstr>http://www.ercot.com/mktrules/issues/NPRR1180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2024-11-05T14:21:00Z</dcterms:created>
  <dcterms:modified xsi:type="dcterms:W3CDTF">2024-11-05T14:26:00Z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28783e7c-d043-430a-8d63-1f87bf2f93b7</vt:lpwstr>
  </property>
  <property fmtid="{D5CDD505-2E9C-101B-9397-08002B2CF9AE}" pid="3" name="bjSaver">
    <vt:lpwstr>e7SxUPuvofLYVGCY/GRwL9cCcY3NwrGI</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uid="936e22d5-45a7-4cb7-95ab-1aa8c7c88789" value="" /&gt;&lt;element uid="d14f5c36-f44a-4315-b438-005cfe8f069f" value="" /&gt;&lt;/sisl&gt;</vt:lpwstr>
  </property>
  <property fmtid="{D5CDD505-2E9C-101B-9397-08002B2CF9AE}" pid="6" name="bjDocumentSecurityLabel">
    <vt:lpwstr>Uncategorized</vt:lpwstr>
  </property>
  <property fmtid="{D5CDD505-2E9C-101B-9397-08002B2CF9AE}" pid="7" name="MSIP_Label_574d496c-7ac4-4b13-81fd-698eca66b217_SiteId">
    <vt:lpwstr>15f3c881-6b03-4ff6-8559-77bf5177818f</vt:lpwstr>
  </property>
  <property fmtid="{D5CDD505-2E9C-101B-9397-08002B2CF9AE}" pid="8" name="MSIP_Label_574d496c-7ac4-4b13-81fd-698eca66b217_Name">
    <vt:lpwstr>Uncategorized</vt:lpwstr>
  </property>
  <property fmtid="{D5CDD505-2E9C-101B-9397-08002B2CF9AE}" pid="9" name="MSIP_Label_574d496c-7ac4-4b13-81fd-698eca66b217_Enabled">
    <vt:lpwstr>true</vt:lpwstr>
  </property>
  <property fmtid="{D5CDD505-2E9C-101B-9397-08002B2CF9AE}" pid="10" name="bjClsUserRVM">
    <vt:lpwstr>[]</vt:lpwstr>
  </property>
  <property fmtid="{D5CDD505-2E9C-101B-9397-08002B2CF9AE}" pid="11" name="bjLabelHistoryID">
    <vt:lpwstr>{6E6D3042-E5C8-429A-AC48-691AAEA01A90}</vt:lpwstr>
  </property>
  <property fmtid="{D5CDD505-2E9C-101B-9397-08002B2CF9AE}" pid="12" name="MSIP_Label_7084cbda-52b8-46fb-a7b7-cb5bd465ed85_Enabled">
    <vt:lpwstr>true</vt:lpwstr>
  </property>
  <property fmtid="{D5CDD505-2E9C-101B-9397-08002B2CF9AE}" pid="13" name="MSIP_Label_7084cbda-52b8-46fb-a7b7-cb5bd465ed85_SetDate">
    <vt:lpwstr>2023-08-14T18:22:14Z</vt:lpwstr>
  </property>
  <property fmtid="{D5CDD505-2E9C-101B-9397-08002B2CF9AE}" pid="14" name="MSIP_Label_7084cbda-52b8-46fb-a7b7-cb5bd465ed85_Method">
    <vt:lpwstr>Standard</vt:lpwstr>
  </property>
  <property fmtid="{D5CDD505-2E9C-101B-9397-08002B2CF9AE}" pid="15" name="MSIP_Label_7084cbda-52b8-46fb-a7b7-cb5bd465ed85_Name">
    <vt:lpwstr>Internal</vt:lpwstr>
  </property>
  <property fmtid="{D5CDD505-2E9C-101B-9397-08002B2CF9AE}" pid="16" name="MSIP_Label_7084cbda-52b8-46fb-a7b7-cb5bd465ed85_SiteId">
    <vt:lpwstr>0afb747d-bff7-4596-a9fc-950ef9e0ec45</vt:lpwstr>
  </property>
  <property fmtid="{D5CDD505-2E9C-101B-9397-08002B2CF9AE}" pid="17" name="MSIP_Label_7084cbda-52b8-46fb-a7b7-cb5bd465ed85_ActionId">
    <vt:lpwstr>d8a2c4a8-6a20-4dce-a71d-fcd6676b5d68</vt:lpwstr>
  </property>
  <property fmtid="{D5CDD505-2E9C-101B-9397-08002B2CF9AE}" pid="18" name="MSIP_Label_7084cbda-52b8-46fb-a7b7-cb5bd465ed85_ContentBits">
    <vt:lpwstr>0</vt:lpwstr>
  </property>
  <property fmtid="{D5CDD505-2E9C-101B-9397-08002B2CF9AE}" pid="19" name="ContentTypeId">
    <vt:lpwstr>0x010100E238A853E2A21D478864F317E572DCF9</vt:lpwstr>
  </property>
</Properties>
</file>